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F09ECA" w14:textId="69E61628" w:rsidR="004E1AED" w:rsidRPr="00707CEE" w:rsidRDefault="00707CEE" w:rsidP="00BA1F8C">
      <w:pPr>
        <w:pStyle w:val="Title"/>
        <w:jc w:val="center"/>
        <w:rPr>
          <w:sz w:val="48"/>
          <w:szCs w:val="48"/>
        </w:rPr>
      </w:pPr>
      <w:bookmarkStart w:id="0" w:name="_GoBack"/>
      <w:bookmarkEnd w:id="0"/>
      <w:r w:rsidRPr="00707CEE">
        <w:rPr>
          <w:sz w:val="48"/>
          <w:szCs w:val="48"/>
        </w:rPr>
        <w:t>Civil society forum on drugs</w:t>
      </w:r>
    </w:p>
    <w:p w14:paraId="460883E0" w14:textId="77777777" w:rsidR="00194DF6" w:rsidRDefault="00707CEE" w:rsidP="00BA1F8C">
      <w:pPr>
        <w:pStyle w:val="Title"/>
        <w:jc w:val="center"/>
        <w:rPr>
          <w:sz w:val="40"/>
          <w:szCs w:val="40"/>
        </w:rPr>
      </w:pPr>
      <w:r w:rsidRPr="00BA1F8C">
        <w:rPr>
          <w:sz w:val="40"/>
          <w:szCs w:val="40"/>
        </w:rPr>
        <w:t>communications plan</w:t>
      </w:r>
    </w:p>
    <w:p w14:paraId="6BA6C9F2" w14:textId="77777777" w:rsidR="00BA1F8C" w:rsidRDefault="00BA1F8C" w:rsidP="00BA1F8C">
      <w:pPr>
        <w:pStyle w:val="Title"/>
        <w:jc w:val="center"/>
        <w:rPr>
          <w:sz w:val="40"/>
          <w:szCs w:val="40"/>
        </w:rPr>
      </w:pPr>
    </w:p>
    <w:p w14:paraId="789E3B40" w14:textId="77777777" w:rsidR="00BA1F8C" w:rsidRDefault="00BA1F8C" w:rsidP="00BA1F8C">
      <w:pPr>
        <w:pStyle w:val="Title"/>
        <w:jc w:val="center"/>
        <w:rPr>
          <w:sz w:val="40"/>
          <w:szCs w:val="40"/>
        </w:rPr>
      </w:pPr>
    </w:p>
    <w:sdt>
      <w:sdtPr>
        <w:rPr>
          <w:rFonts w:asciiTheme="minorHAnsi" w:eastAsiaTheme="minorEastAsia" w:hAnsiTheme="minorHAnsi" w:cstheme="minorBidi"/>
          <w:caps w:val="0"/>
          <w:color w:val="auto"/>
          <w:spacing w:val="0"/>
        </w:rPr>
        <w:id w:val="-1284725647"/>
        <w:docPartObj>
          <w:docPartGallery w:val="Table of Contents"/>
          <w:docPartUnique/>
        </w:docPartObj>
      </w:sdtPr>
      <w:sdtEndPr>
        <w:rPr>
          <w:b/>
          <w:bCs/>
          <w:noProof/>
        </w:rPr>
      </w:sdtEndPr>
      <w:sdtContent>
        <w:p w14:paraId="2CCFE8F7" w14:textId="060DC7CD" w:rsidR="002D30EA" w:rsidRDefault="002D30EA">
          <w:pPr>
            <w:pStyle w:val="TOCHeading"/>
          </w:pPr>
          <w:r>
            <w:t>Contents</w:t>
          </w:r>
        </w:p>
        <w:p w14:paraId="58888BB2" w14:textId="77777777" w:rsidR="00310C7F" w:rsidRDefault="002D30EA">
          <w:pPr>
            <w:pStyle w:val="TOC1"/>
            <w:tabs>
              <w:tab w:val="right" w:leader="dot" w:pos="9350"/>
            </w:tabs>
            <w:rPr>
              <w:noProof/>
              <w:lang w:val="en-IE" w:eastAsia="en-IE"/>
            </w:rPr>
          </w:pPr>
          <w:r>
            <w:fldChar w:fldCharType="begin"/>
          </w:r>
          <w:r>
            <w:instrText xml:space="preserve"> TOC \o "1-3" \h \z \u </w:instrText>
          </w:r>
          <w:r>
            <w:fldChar w:fldCharType="separate"/>
          </w:r>
          <w:hyperlink w:anchor="_Toc519865977" w:history="1">
            <w:r w:rsidR="00310C7F" w:rsidRPr="00453DB7">
              <w:rPr>
                <w:rStyle w:val="Hyperlink"/>
                <w:noProof/>
              </w:rPr>
              <w:t>INTRODUCTION</w:t>
            </w:r>
            <w:r w:rsidR="00310C7F">
              <w:rPr>
                <w:noProof/>
                <w:webHidden/>
              </w:rPr>
              <w:tab/>
            </w:r>
            <w:r w:rsidR="00310C7F">
              <w:rPr>
                <w:noProof/>
                <w:webHidden/>
              </w:rPr>
              <w:fldChar w:fldCharType="begin"/>
            </w:r>
            <w:r w:rsidR="00310C7F">
              <w:rPr>
                <w:noProof/>
                <w:webHidden/>
              </w:rPr>
              <w:instrText xml:space="preserve"> PAGEREF _Toc519865977 \h </w:instrText>
            </w:r>
            <w:r w:rsidR="00310C7F">
              <w:rPr>
                <w:noProof/>
                <w:webHidden/>
              </w:rPr>
            </w:r>
            <w:r w:rsidR="00310C7F">
              <w:rPr>
                <w:noProof/>
                <w:webHidden/>
              </w:rPr>
              <w:fldChar w:fldCharType="separate"/>
            </w:r>
            <w:r w:rsidR="00310C7F">
              <w:rPr>
                <w:noProof/>
                <w:webHidden/>
              </w:rPr>
              <w:t>2</w:t>
            </w:r>
            <w:r w:rsidR="00310C7F">
              <w:rPr>
                <w:noProof/>
                <w:webHidden/>
              </w:rPr>
              <w:fldChar w:fldCharType="end"/>
            </w:r>
          </w:hyperlink>
        </w:p>
        <w:p w14:paraId="09640DC9" w14:textId="77777777" w:rsidR="00310C7F" w:rsidRDefault="00211533">
          <w:pPr>
            <w:pStyle w:val="TOC1"/>
            <w:tabs>
              <w:tab w:val="right" w:leader="dot" w:pos="9350"/>
            </w:tabs>
            <w:rPr>
              <w:noProof/>
              <w:lang w:val="en-IE" w:eastAsia="en-IE"/>
            </w:rPr>
          </w:pPr>
          <w:hyperlink w:anchor="_Toc519865978" w:history="1">
            <w:r w:rsidR="00310C7F" w:rsidRPr="00453DB7">
              <w:rPr>
                <w:rStyle w:val="Hyperlink"/>
                <w:noProof/>
              </w:rPr>
              <w:t>THE CSFD</w:t>
            </w:r>
            <w:r w:rsidR="00310C7F">
              <w:rPr>
                <w:noProof/>
                <w:webHidden/>
              </w:rPr>
              <w:tab/>
            </w:r>
            <w:r w:rsidR="00310C7F">
              <w:rPr>
                <w:noProof/>
                <w:webHidden/>
              </w:rPr>
              <w:fldChar w:fldCharType="begin"/>
            </w:r>
            <w:r w:rsidR="00310C7F">
              <w:rPr>
                <w:noProof/>
                <w:webHidden/>
              </w:rPr>
              <w:instrText xml:space="preserve"> PAGEREF _Toc519865978 \h </w:instrText>
            </w:r>
            <w:r w:rsidR="00310C7F">
              <w:rPr>
                <w:noProof/>
                <w:webHidden/>
              </w:rPr>
            </w:r>
            <w:r w:rsidR="00310C7F">
              <w:rPr>
                <w:noProof/>
                <w:webHidden/>
              </w:rPr>
              <w:fldChar w:fldCharType="separate"/>
            </w:r>
            <w:r w:rsidR="00310C7F">
              <w:rPr>
                <w:noProof/>
                <w:webHidden/>
              </w:rPr>
              <w:t>2</w:t>
            </w:r>
            <w:r w:rsidR="00310C7F">
              <w:rPr>
                <w:noProof/>
                <w:webHidden/>
              </w:rPr>
              <w:fldChar w:fldCharType="end"/>
            </w:r>
          </w:hyperlink>
        </w:p>
        <w:p w14:paraId="5E718247" w14:textId="77777777" w:rsidR="00310C7F" w:rsidRDefault="00211533">
          <w:pPr>
            <w:pStyle w:val="TOC2"/>
            <w:tabs>
              <w:tab w:val="right" w:leader="dot" w:pos="9350"/>
            </w:tabs>
            <w:rPr>
              <w:noProof/>
              <w:lang w:val="en-IE" w:eastAsia="en-IE"/>
            </w:rPr>
          </w:pPr>
          <w:hyperlink w:anchor="_Toc519865979" w:history="1">
            <w:r w:rsidR="00310C7F" w:rsidRPr="00453DB7">
              <w:rPr>
                <w:rStyle w:val="Hyperlink"/>
                <w:noProof/>
              </w:rPr>
              <w:t>Overview</w:t>
            </w:r>
            <w:r w:rsidR="00310C7F">
              <w:rPr>
                <w:noProof/>
                <w:webHidden/>
              </w:rPr>
              <w:tab/>
            </w:r>
            <w:r w:rsidR="00310C7F">
              <w:rPr>
                <w:noProof/>
                <w:webHidden/>
              </w:rPr>
              <w:fldChar w:fldCharType="begin"/>
            </w:r>
            <w:r w:rsidR="00310C7F">
              <w:rPr>
                <w:noProof/>
                <w:webHidden/>
              </w:rPr>
              <w:instrText xml:space="preserve"> PAGEREF _Toc519865979 \h </w:instrText>
            </w:r>
            <w:r w:rsidR="00310C7F">
              <w:rPr>
                <w:noProof/>
                <w:webHidden/>
              </w:rPr>
            </w:r>
            <w:r w:rsidR="00310C7F">
              <w:rPr>
                <w:noProof/>
                <w:webHidden/>
              </w:rPr>
              <w:fldChar w:fldCharType="separate"/>
            </w:r>
            <w:r w:rsidR="00310C7F">
              <w:rPr>
                <w:noProof/>
                <w:webHidden/>
              </w:rPr>
              <w:t>2</w:t>
            </w:r>
            <w:r w:rsidR="00310C7F">
              <w:rPr>
                <w:noProof/>
                <w:webHidden/>
              </w:rPr>
              <w:fldChar w:fldCharType="end"/>
            </w:r>
          </w:hyperlink>
        </w:p>
        <w:p w14:paraId="439FC8B7" w14:textId="77777777" w:rsidR="00310C7F" w:rsidRDefault="00211533">
          <w:pPr>
            <w:pStyle w:val="TOC2"/>
            <w:tabs>
              <w:tab w:val="right" w:leader="dot" w:pos="9350"/>
            </w:tabs>
            <w:rPr>
              <w:noProof/>
              <w:lang w:val="en-IE" w:eastAsia="en-IE"/>
            </w:rPr>
          </w:pPr>
          <w:hyperlink w:anchor="_Toc519865980" w:history="1">
            <w:r w:rsidR="00310C7F" w:rsidRPr="00453DB7">
              <w:rPr>
                <w:rStyle w:val="Hyperlink"/>
                <w:noProof/>
              </w:rPr>
              <w:t>History and structure</w:t>
            </w:r>
            <w:r w:rsidR="00310C7F">
              <w:rPr>
                <w:noProof/>
                <w:webHidden/>
              </w:rPr>
              <w:tab/>
            </w:r>
            <w:r w:rsidR="00310C7F">
              <w:rPr>
                <w:noProof/>
                <w:webHidden/>
              </w:rPr>
              <w:fldChar w:fldCharType="begin"/>
            </w:r>
            <w:r w:rsidR="00310C7F">
              <w:rPr>
                <w:noProof/>
                <w:webHidden/>
              </w:rPr>
              <w:instrText xml:space="preserve"> PAGEREF _Toc519865980 \h </w:instrText>
            </w:r>
            <w:r w:rsidR="00310C7F">
              <w:rPr>
                <w:noProof/>
                <w:webHidden/>
              </w:rPr>
            </w:r>
            <w:r w:rsidR="00310C7F">
              <w:rPr>
                <w:noProof/>
                <w:webHidden/>
              </w:rPr>
              <w:fldChar w:fldCharType="separate"/>
            </w:r>
            <w:r w:rsidR="00310C7F">
              <w:rPr>
                <w:noProof/>
                <w:webHidden/>
              </w:rPr>
              <w:t>2</w:t>
            </w:r>
            <w:r w:rsidR="00310C7F">
              <w:rPr>
                <w:noProof/>
                <w:webHidden/>
              </w:rPr>
              <w:fldChar w:fldCharType="end"/>
            </w:r>
          </w:hyperlink>
        </w:p>
        <w:p w14:paraId="63E3F609" w14:textId="77777777" w:rsidR="00310C7F" w:rsidRDefault="00211533">
          <w:pPr>
            <w:pStyle w:val="TOC2"/>
            <w:tabs>
              <w:tab w:val="right" w:leader="dot" w:pos="9350"/>
            </w:tabs>
            <w:rPr>
              <w:noProof/>
              <w:lang w:val="en-IE" w:eastAsia="en-IE"/>
            </w:rPr>
          </w:pPr>
          <w:hyperlink w:anchor="_Toc519865981" w:history="1">
            <w:r w:rsidR="00310C7F" w:rsidRPr="00453DB7">
              <w:rPr>
                <w:rStyle w:val="Hyperlink"/>
                <w:noProof/>
              </w:rPr>
              <w:t>Funding</w:t>
            </w:r>
            <w:r w:rsidR="00310C7F">
              <w:rPr>
                <w:noProof/>
                <w:webHidden/>
              </w:rPr>
              <w:tab/>
            </w:r>
            <w:r w:rsidR="00310C7F">
              <w:rPr>
                <w:noProof/>
                <w:webHidden/>
              </w:rPr>
              <w:fldChar w:fldCharType="begin"/>
            </w:r>
            <w:r w:rsidR="00310C7F">
              <w:rPr>
                <w:noProof/>
                <w:webHidden/>
              </w:rPr>
              <w:instrText xml:space="preserve"> PAGEREF _Toc519865981 \h </w:instrText>
            </w:r>
            <w:r w:rsidR="00310C7F">
              <w:rPr>
                <w:noProof/>
                <w:webHidden/>
              </w:rPr>
            </w:r>
            <w:r w:rsidR="00310C7F">
              <w:rPr>
                <w:noProof/>
                <w:webHidden/>
              </w:rPr>
              <w:fldChar w:fldCharType="separate"/>
            </w:r>
            <w:r w:rsidR="00310C7F">
              <w:rPr>
                <w:noProof/>
                <w:webHidden/>
              </w:rPr>
              <w:t>3</w:t>
            </w:r>
            <w:r w:rsidR="00310C7F">
              <w:rPr>
                <w:noProof/>
                <w:webHidden/>
              </w:rPr>
              <w:fldChar w:fldCharType="end"/>
            </w:r>
          </w:hyperlink>
        </w:p>
        <w:p w14:paraId="3B62A424" w14:textId="77777777" w:rsidR="00310C7F" w:rsidRDefault="00211533">
          <w:pPr>
            <w:pStyle w:val="TOC1"/>
            <w:tabs>
              <w:tab w:val="right" w:leader="dot" w:pos="9350"/>
            </w:tabs>
            <w:rPr>
              <w:noProof/>
              <w:lang w:val="en-IE" w:eastAsia="en-IE"/>
            </w:rPr>
          </w:pPr>
          <w:hyperlink w:anchor="_Toc519865982" w:history="1">
            <w:r w:rsidR="00310C7F" w:rsidRPr="00453DB7">
              <w:rPr>
                <w:rStyle w:val="Hyperlink"/>
                <w:noProof/>
              </w:rPr>
              <w:t>THE CSFD PROJECT</w:t>
            </w:r>
            <w:r w:rsidR="00310C7F">
              <w:rPr>
                <w:noProof/>
                <w:webHidden/>
              </w:rPr>
              <w:tab/>
            </w:r>
            <w:r w:rsidR="00310C7F">
              <w:rPr>
                <w:noProof/>
                <w:webHidden/>
              </w:rPr>
              <w:fldChar w:fldCharType="begin"/>
            </w:r>
            <w:r w:rsidR="00310C7F">
              <w:rPr>
                <w:noProof/>
                <w:webHidden/>
              </w:rPr>
              <w:instrText xml:space="preserve"> PAGEREF _Toc519865982 \h </w:instrText>
            </w:r>
            <w:r w:rsidR="00310C7F">
              <w:rPr>
                <w:noProof/>
                <w:webHidden/>
              </w:rPr>
            </w:r>
            <w:r w:rsidR="00310C7F">
              <w:rPr>
                <w:noProof/>
                <w:webHidden/>
              </w:rPr>
              <w:fldChar w:fldCharType="separate"/>
            </w:r>
            <w:r w:rsidR="00310C7F">
              <w:rPr>
                <w:noProof/>
                <w:webHidden/>
              </w:rPr>
              <w:t>4</w:t>
            </w:r>
            <w:r w:rsidR="00310C7F">
              <w:rPr>
                <w:noProof/>
                <w:webHidden/>
              </w:rPr>
              <w:fldChar w:fldCharType="end"/>
            </w:r>
          </w:hyperlink>
        </w:p>
        <w:p w14:paraId="523FCFFF" w14:textId="77777777" w:rsidR="00310C7F" w:rsidRDefault="00211533">
          <w:pPr>
            <w:pStyle w:val="TOC2"/>
            <w:tabs>
              <w:tab w:val="right" w:leader="dot" w:pos="9350"/>
            </w:tabs>
            <w:rPr>
              <w:noProof/>
              <w:lang w:val="en-IE" w:eastAsia="en-IE"/>
            </w:rPr>
          </w:pPr>
          <w:hyperlink w:anchor="_Toc519865983" w:history="1">
            <w:r w:rsidR="00310C7F" w:rsidRPr="00453DB7">
              <w:rPr>
                <w:rStyle w:val="Hyperlink"/>
                <w:noProof/>
              </w:rPr>
              <w:t>Overview</w:t>
            </w:r>
            <w:r w:rsidR="00310C7F">
              <w:rPr>
                <w:noProof/>
                <w:webHidden/>
              </w:rPr>
              <w:tab/>
            </w:r>
            <w:r w:rsidR="00310C7F">
              <w:rPr>
                <w:noProof/>
                <w:webHidden/>
              </w:rPr>
              <w:fldChar w:fldCharType="begin"/>
            </w:r>
            <w:r w:rsidR="00310C7F">
              <w:rPr>
                <w:noProof/>
                <w:webHidden/>
              </w:rPr>
              <w:instrText xml:space="preserve"> PAGEREF _Toc519865983 \h </w:instrText>
            </w:r>
            <w:r w:rsidR="00310C7F">
              <w:rPr>
                <w:noProof/>
                <w:webHidden/>
              </w:rPr>
            </w:r>
            <w:r w:rsidR="00310C7F">
              <w:rPr>
                <w:noProof/>
                <w:webHidden/>
              </w:rPr>
              <w:fldChar w:fldCharType="separate"/>
            </w:r>
            <w:r w:rsidR="00310C7F">
              <w:rPr>
                <w:noProof/>
                <w:webHidden/>
              </w:rPr>
              <w:t>4</w:t>
            </w:r>
            <w:r w:rsidR="00310C7F">
              <w:rPr>
                <w:noProof/>
                <w:webHidden/>
              </w:rPr>
              <w:fldChar w:fldCharType="end"/>
            </w:r>
          </w:hyperlink>
        </w:p>
        <w:p w14:paraId="751B3815" w14:textId="77777777" w:rsidR="00310C7F" w:rsidRDefault="00211533">
          <w:pPr>
            <w:pStyle w:val="TOC2"/>
            <w:tabs>
              <w:tab w:val="right" w:leader="dot" w:pos="9350"/>
            </w:tabs>
            <w:rPr>
              <w:noProof/>
              <w:lang w:val="en-IE" w:eastAsia="en-IE"/>
            </w:rPr>
          </w:pPr>
          <w:hyperlink w:anchor="_Toc519865984" w:history="1">
            <w:r w:rsidR="00310C7F" w:rsidRPr="00453DB7">
              <w:rPr>
                <w:rStyle w:val="Hyperlink"/>
                <w:noProof/>
              </w:rPr>
              <w:t>Activities and deliverables</w:t>
            </w:r>
            <w:r w:rsidR="00310C7F">
              <w:rPr>
                <w:noProof/>
                <w:webHidden/>
              </w:rPr>
              <w:tab/>
            </w:r>
            <w:r w:rsidR="00310C7F">
              <w:rPr>
                <w:noProof/>
                <w:webHidden/>
              </w:rPr>
              <w:fldChar w:fldCharType="begin"/>
            </w:r>
            <w:r w:rsidR="00310C7F">
              <w:rPr>
                <w:noProof/>
                <w:webHidden/>
              </w:rPr>
              <w:instrText xml:space="preserve"> PAGEREF _Toc519865984 \h </w:instrText>
            </w:r>
            <w:r w:rsidR="00310C7F">
              <w:rPr>
                <w:noProof/>
                <w:webHidden/>
              </w:rPr>
            </w:r>
            <w:r w:rsidR="00310C7F">
              <w:rPr>
                <w:noProof/>
                <w:webHidden/>
              </w:rPr>
              <w:fldChar w:fldCharType="separate"/>
            </w:r>
            <w:r w:rsidR="00310C7F">
              <w:rPr>
                <w:noProof/>
                <w:webHidden/>
              </w:rPr>
              <w:t>5</w:t>
            </w:r>
            <w:r w:rsidR="00310C7F">
              <w:rPr>
                <w:noProof/>
                <w:webHidden/>
              </w:rPr>
              <w:fldChar w:fldCharType="end"/>
            </w:r>
          </w:hyperlink>
        </w:p>
        <w:p w14:paraId="304384A7" w14:textId="77777777" w:rsidR="00310C7F" w:rsidRDefault="00211533">
          <w:pPr>
            <w:pStyle w:val="TOC3"/>
            <w:tabs>
              <w:tab w:val="right" w:leader="dot" w:pos="9350"/>
            </w:tabs>
            <w:rPr>
              <w:noProof/>
              <w:lang w:val="en-IE" w:eastAsia="en-IE"/>
            </w:rPr>
          </w:pPr>
          <w:hyperlink w:anchor="_Toc519865985" w:history="1">
            <w:r w:rsidR="00310C7F" w:rsidRPr="00453DB7">
              <w:rPr>
                <w:rStyle w:val="Hyperlink"/>
                <w:noProof/>
              </w:rPr>
              <w:t>WP0 – Management and Coordination</w:t>
            </w:r>
            <w:r w:rsidR="00310C7F">
              <w:rPr>
                <w:noProof/>
                <w:webHidden/>
              </w:rPr>
              <w:tab/>
            </w:r>
            <w:r w:rsidR="00310C7F">
              <w:rPr>
                <w:noProof/>
                <w:webHidden/>
              </w:rPr>
              <w:fldChar w:fldCharType="begin"/>
            </w:r>
            <w:r w:rsidR="00310C7F">
              <w:rPr>
                <w:noProof/>
                <w:webHidden/>
              </w:rPr>
              <w:instrText xml:space="preserve"> PAGEREF _Toc519865985 \h </w:instrText>
            </w:r>
            <w:r w:rsidR="00310C7F">
              <w:rPr>
                <w:noProof/>
                <w:webHidden/>
              </w:rPr>
            </w:r>
            <w:r w:rsidR="00310C7F">
              <w:rPr>
                <w:noProof/>
                <w:webHidden/>
              </w:rPr>
              <w:fldChar w:fldCharType="separate"/>
            </w:r>
            <w:r w:rsidR="00310C7F">
              <w:rPr>
                <w:noProof/>
                <w:webHidden/>
              </w:rPr>
              <w:t>5</w:t>
            </w:r>
            <w:r w:rsidR="00310C7F">
              <w:rPr>
                <w:noProof/>
                <w:webHidden/>
              </w:rPr>
              <w:fldChar w:fldCharType="end"/>
            </w:r>
          </w:hyperlink>
        </w:p>
        <w:p w14:paraId="2944BA6F" w14:textId="77777777" w:rsidR="00310C7F" w:rsidRDefault="00211533">
          <w:pPr>
            <w:pStyle w:val="TOC3"/>
            <w:tabs>
              <w:tab w:val="right" w:leader="dot" w:pos="9350"/>
            </w:tabs>
            <w:rPr>
              <w:noProof/>
              <w:lang w:val="en-IE" w:eastAsia="en-IE"/>
            </w:rPr>
          </w:pPr>
          <w:hyperlink w:anchor="_Toc519865986" w:history="1">
            <w:r w:rsidR="00310C7F" w:rsidRPr="00453DB7">
              <w:rPr>
                <w:rStyle w:val="Hyperlink"/>
                <w:noProof/>
              </w:rPr>
              <w:t>WP1 – Engagement with The EU Action Plans on Drugs</w:t>
            </w:r>
            <w:r w:rsidR="00310C7F">
              <w:rPr>
                <w:noProof/>
                <w:webHidden/>
              </w:rPr>
              <w:tab/>
            </w:r>
            <w:r w:rsidR="00310C7F">
              <w:rPr>
                <w:noProof/>
                <w:webHidden/>
              </w:rPr>
              <w:fldChar w:fldCharType="begin"/>
            </w:r>
            <w:r w:rsidR="00310C7F">
              <w:rPr>
                <w:noProof/>
                <w:webHidden/>
              </w:rPr>
              <w:instrText xml:space="preserve"> PAGEREF _Toc519865986 \h </w:instrText>
            </w:r>
            <w:r w:rsidR="00310C7F">
              <w:rPr>
                <w:noProof/>
                <w:webHidden/>
              </w:rPr>
            </w:r>
            <w:r w:rsidR="00310C7F">
              <w:rPr>
                <w:noProof/>
                <w:webHidden/>
              </w:rPr>
              <w:fldChar w:fldCharType="separate"/>
            </w:r>
            <w:r w:rsidR="00310C7F">
              <w:rPr>
                <w:noProof/>
                <w:webHidden/>
              </w:rPr>
              <w:t>6</w:t>
            </w:r>
            <w:r w:rsidR="00310C7F">
              <w:rPr>
                <w:noProof/>
                <w:webHidden/>
              </w:rPr>
              <w:fldChar w:fldCharType="end"/>
            </w:r>
          </w:hyperlink>
        </w:p>
        <w:p w14:paraId="4CB0FDE7" w14:textId="77777777" w:rsidR="00310C7F" w:rsidRDefault="00211533">
          <w:pPr>
            <w:pStyle w:val="TOC3"/>
            <w:tabs>
              <w:tab w:val="right" w:leader="dot" w:pos="9350"/>
            </w:tabs>
            <w:rPr>
              <w:noProof/>
              <w:lang w:val="en-IE" w:eastAsia="en-IE"/>
            </w:rPr>
          </w:pPr>
          <w:hyperlink w:anchor="_Toc519865987" w:history="1">
            <w:r w:rsidR="00310C7F" w:rsidRPr="00453DB7">
              <w:rPr>
                <w:rStyle w:val="Hyperlink"/>
                <w:noProof/>
              </w:rPr>
              <w:t>WP2 – Engagement with the Institutions</w:t>
            </w:r>
            <w:r w:rsidR="00310C7F">
              <w:rPr>
                <w:noProof/>
                <w:webHidden/>
              </w:rPr>
              <w:tab/>
            </w:r>
            <w:r w:rsidR="00310C7F">
              <w:rPr>
                <w:noProof/>
                <w:webHidden/>
              </w:rPr>
              <w:fldChar w:fldCharType="begin"/>
            </w:r>
            <w:r w:rsidR="00310C7F">
              <w:rPr>
                <w:noProof/>
                <w:webHidden/>
              </w:rPr>
              <w:instrText xml:space="preserve"> PAGEREF _Toc519865987 \h </w:instrText>
            </w:r>
            <w:r w:rsidR="00310C7F">
              <w:rPr>
                <w:noProof/>
                <w:webHidden/>
              </w:rPr>
            </w:r>
            <w:r w:rsidR="00310C7F">
              <w:rPr>
                <w:noProof/>
                <w:webHidden/>
              </w:rPr>
              <w:fldChar w:fldCharType="separate"/>
            </w:r>
            <w:r w:rsidR="00310C7F">
              <w:rPr>
                <w:noProof/>
                <w:webHidden/>
              </w:rPr>
              <w:t>7</w:t>
            </w:r>
            <w:r w:rsidR="00310C7F">
              <w:rPr>
                <w:noProof/>
                <w:webHidden/>
              </w:rPr>
              <w:fldChar w:fldCharType="end"/>
            </w:r>
          </w:hyperlink>
        </w:p>
        <w:p w14:paraId="3D096EFE" w14:textId="77777777" w:rsidR="00310C7F" w:rsidRDefault="00211533">
          <w:pPr>
            <w:pStyle w:val="TOC3"/>
            <w:tabs>
              <w:tab w:val="right" w:leader="dot" w:pos="9350"/>
            </w:tabs>
            <w:rPr>
              <w:noProof/>
              <w:lang w:val="en-IE" w:eastAsia="en-IE"/>
            </w:rPr>
          </w:pPr>
          <w:hyperlink w:anchor="_Toc519865988" w:history="1">
            <w:r w:rsidR="00310C7F" w:rsidRPr="00453DB7">
              <w:rPr>
                <w:rStyle w:val="Hyperlink"/>
                <w:noProof/>
              </w:rPr>
              <w:t>WP3 – Civil Society Engagement</w:t>
            </w:r>
            <w:r w:rsidR="00310C7F">
              <w:rPr>
                <w:noProof/>
                <w:webHidden/>
              </w:rPr>
              <w:tab/>
            </w:r>
            <w:r w:rsidR="00310C7F">
              <w:rPr>
                <w:noProof/>
                <w:webHidden/>
              </w:rPr>
              <w:fldChar w:fldCharType="begin"/>
            </w:r>
            <w:r w:rsidR="00310C7F">
              <w:rPr>
                <w:noProof/>
                <w:webHidden/>
              </w:rPr>
              <w:instrText xml:space="preserve"> PAGEREF _Toc519865988 \h </w:instrText>
            </w:r>
            <w:r w:rsidR="00310C7F">
              <w:rPr>
                <w:noProof/>
                <w:webHidden/>
              </w:rPr>
            </w:r>
            <w:r w:rsidR="00310C7F">
              <w:rPr>
                <w:noProof/>
                <w:webHidden/>
              </w:rPr>
              <w:fldChar w:fldCharType="separate"/>
            </w:r>
            <w:r w:rsidR="00310C7F">
              <w:rPr>
                <w:noProof/>
                <w:webHidden/>
              </w:rPr>
              <w:t>8</w:t>
            </w:r>
            <w:r w:rsidR="00310C7F">
              <w:rPr>
                <w:noProof/>
                <w:webHidden/>
              </w:rPr>
              <w:fldChar w:fldCharType="end"/>
            </w:r>
          </w:hyperlink>
        </w:p>
        <w:p w14:paraId="2DF3EB94" w14:textId="77777777" w:rsidR="00310C7F" w:rsidRDefault="00211533">
          <w:pPr>
            <w:pStyle w:val="TOC3"/>
            <w:tabs>
              <w:tab w:val="right" w:leader="dot" w:pos="9350"/>
            </w:tabs>
            <w:rPr>
              <w:noProof/>
              <w:lang w:val="en-IE" w:eastAsia="en-IE"/>
            </w:rPr>
          </w:pPr>
          <w:hyperlink w:anchor="_Toc519865989" w:history="1">
            <w:r w:rsidR="00310C7F" w:rsidRPr="00453DB7">
              <w:rPr>
                <w:rStyle w:val="Hyperlink"/>
                <w:noProof/>
              </w:rPr>
              <w:t>WP4 – Minimum Quality Standards</w:t>
            </w:r>
            <w:r w:rsidR="00310C7F">
              <w:rPr>
                <w:noProof/>
                <w:webHidden/>
              </w:rPr>
              <w:tab/>
            </w:r>
            <w:r w:rsidR="00310C7F">
              <w:rPr>
                <w:noProof/>
                <w:webHidden/>
              </w:rPr>
              <w:fldChar w:fldCharType="begin"/>
            </w:r>
            <w:r w:rsidR="00310C7F">
              <w:rPr>
                <w:noProof/>
                <w:webHidden/>
              </w:rPr>
              <w:instrText xml:space="preserve"> PAGEREF _Toc519865989 \h </w:instrText>
            </w:r>
            <w:r w:rsidR="00310C7F">
              <w:rPr>
                <w:noProof/>
                <w:webHidden/>
              </w:rPr>
            </w:r>
            <w:r w:rsidR="00310C7F">
              <w:rPr>
                <w:noProof/>
                <w:webHidden/>
              </w:rPr>
              <w:fldChar w:fldCharType="separate"/>
            </w:r>
            <w:r w:rsidR="00310C7F">
              <w:rPr>
                <w:noProof/>
                <w:webHidden/>
              </w:rPr>
              <w:t>9</w:t>
            </w:r>
            <w:r w:rsidR="00310C7F">
              <w:rPr>
                <w:noProof/>
                <w:webHidden/>
              </w:rPr>
              <w:fldChar w:fldCharType="end"/>
            </w:r>
          </w:hyperlink>
        </w:p>
        <w:p w14:paraId="01A1566D" w14:textId="77777777" w:rsidR="00310C7F" w:rsidRDefault="00211533">
          <w:pPr>
            <w:pStyle w:val="TOC1"/>
            <w:tabs>
              <w:tab w:val="right" w:leader="dot" w:pos="9350"/>
            </w:tabs>
            <w:rPr>
              <w:noProof/>
              <w:lang w:val="en-IE" w:eastAsia="en-IE"/>
            </w:rPr>
          </w:pPr>
          <w:hyperlink w:anchor="_Toc519865990" w:history="1">
            <w:r w:rsidR="00310C7F" w:rsidRPr="00453DB7">
              <w:rPr>
                <w:rStyle w:val="Hyperlink"/>
                <w:noProof/>
              </w:rPr>
              <w:t>KEY CONSIDERATIONS</w:t>
            </w:r>
            <w:r w:rsidR="00310C7F">
              <w:rPr>
                <w:noProof/>
                <w:webHidden/>
              </w:rPr>
              <w:tab/>
            </w:r>
            <w:r w:rsidR="00310C7F">
              <w:rPr>
                <w:noProof/>
                <w:webHidden/>
              </w:rPr>
              <w:fldChar w:fldCharType="begin"/>
            </w:r>
            <w:r w:rsidR="00310C7F">
              <w:rPr>
                <w:noProof/>
                <w:webHidden/>
              </w:rPr>
              <w:instrText xml:space="preserve"> PAGEREF _Toc519865990 \h </w:instrText>
            </w:r>
            <w:r w:rsidR="00310C7F">
              <w:rPr>
                <w:noProof/>
                <w:webHidden/>
              </w:rPr>
            </w:r>
            <w:r w:rsidR="00310C7F">
              <w:rPr>
                <w:noProof/>
                <w:webHidden/>
              </w:rPr>
              <w:fldChar w:fldCharType="separate"/>
            </w:r>
            <w:r w:rsidR="00310C7F">
              <w:rPr>
                <w:noProof/>
                <w:webHidden/>
              </w:rPr>
              <w:t>10</w:t>
            </w:r>
            <w:r w:rsidR="00310C7F">
              <w:rPr>
                <w:noProof/>
                <w:webHidden/>
              </w:rPr>
              <w:fldChar w:fldCharType="end"/>
            </w:r>
          </w:hyperlink>
        </w:p>
        <w:p w14:paraId="257D35EB" w14:textId="77777777" w:rsidR="00310C7F" w:rsidRDefault="00211533">
          <w:pPr>
            <w:pStyle w:val="TOC2"/>
            <w:tabs>
              <w:tab w:val="right" w:leader="dot" w:pos="9350"/>
            </w:tabs>
            <w:rPr>
              <w:noProof/>
              <w:lang w:val="en-IE" w:eastAsia="en-IE"/>
            </w:rPr>
          </w:pPr>
          <w:hyperlink w:anchor="_Toc519865991" w:history="1">
            <w:r w:rsidR="00310C7F" w:rsidRPr="00453DB7">
              <w:rPr>
                <w:rStyle w:val="Hyperlink"/>
                <w:noProof/>
              </w:rPr>
              <w:t>Overview</w:t>
            </w:r>
            <w:r w:rsidR="00310C7F">
              <w:rPr>
                <w:noProof/>
                <w:webHidden/>
              </w:rPr>
              <w:tab/>
            </w:r>
            <w:r w:rsidR="00310C7F">
              <w:rPr>
                <w:noProof/>
                <w:webHidden/>
              </w:rPr>
              <w:fldChar w:fldCharType="begin"/>
            </w:r>
            <w:r w:rsidR="00310C7F">
              <w:rPr>
                <w:noProof/>
                <w:webHidden/>
              </w:rPr>
              <w:instrText xml:space="preserve"> PAGEREF _Toc519865991 \h </w:instrText>
            </w:r>
            <w:r w:rsidR="00310C7F">
              <w:rPr>
                <w:noProof/>
                <w:webHidden/>
              </w:rPr>
            </w:r>
            <w:r w:rsidR="00310C7F">
              <w:rPr>
                <w:noProof/>
                <w:webHidden/>
              </w:rPr>
              <w:fldChar w:fldCharType="separate"/>
            </w:r>
            <w:r w:rsidR="00310C7F">
              <w:rPr>
                <w:noProof/>
                <w:webHidden/>
              </w:rPr>
              <w:t>10</w:t>
            </w:r>
            <w:r w:rsidR="00310C7F">
              <w:rPr>
                <w:noProof/>
                <w:webHidden/>
              </w:rPr>
              <w:fldChar w:fldCharType="end"/>
            </w:r>
          </w:hyperlink>
        </w:p>
        <w:p w14:paraId="4F8A3331" w14:textId="77777777" w:rsidR="00310C7F" w:rsidRDefault="00211533">
          <w:pPr>
            <w:pStyle w:val="TOC2"/>
            <w:tabs>
              <w:tab w:val="right" w:leader="dot" w:pos="9350"/>
            </w:tabs>
            <w:rPr>
              <w:noProof/>
              <w:lang w:val="en-IE" w:eastAsia="en-IE"/>
            </w:rPr>
          </w:pPr>
          <w:hyperlink w:anchor="_Toc519865992" w:history="1">
            <w:r w:rsidR="00310C7F" w:rsidRPr="00453DB7">
              <w:rPr>
                <w:rStyle w:val="Hyperlink"/>
                <w:noProof/>
              </w:rPr>
              <w:t>Governance</w:t>
            </w:r>
            <w:r w:rsidR="00310C7F">
              <w:rPr>
                <w:noProof/>
                <w:webHidden/>
              </w:rPr>
              <w:tab/>
            </w:r>
            <w:r w:rsidR="00310C7F">
              <w:rPr>
                <w:noProof/>
                <w:webHidden/>
              </w:rPr>
              <w:fldChar w:fldCharType="begin"/>
            </w:r>
            <w:r w:rsidR="00310C7F">
              <w:rPr>
                <w:noProof/>
                <w:webHidden/>
              </w:rPr>
              <w:instrText xml:space="preserve"> PAGEREF _Toc519865992 \h </w:instrText>
            </w:r>
            <w:r w:rsidR="00310C7F">
              <w:rPr>
                <w:noProof/>
                <w:webHidden/>
              </w:rPr>
            </w:r>
            <w:r w:rsidR="00310C7F">
              <w:rPr>
                <w:noProof/>
                <w:webHidden/>
              </w:rPr>
              <w:fldChar w:fldCharType="separate"/>
            </w:r>
            <w:r w:rsidR="00310C7F">
              <w:rPr>
                <w:noProof/>
                <w:webHidden/>
              </w:rPr>
              <w:t>10</w:t>
            </w:r>
            <w:r w:rsidR="00310C7F">
              <w:rPr>
                <w:noProof/>
                <w:webHidden/>
              </w:rPr>
              <w:fldChar w:fldCharType="end"/>
            </w:r>
          </w:hyperlink>
        </w:p>
        <w:p w14:paraId="03DAB456" w14:textId="77777777" w:rsidR="00310C7F" w:rsidRDefault="00211533">
          <w:pPr>
            <w:pStyle w:val="TOC2"/>
            <w:tabs>
              <w:tab w:val="right" w:leader="dot" w:pos="9350"/>
            </w:tabs>
            <w:rPr>
              <w:noProof/>
              <w:lang w:val="en-IE" w:eastAsia="en-IE"/>
            </w:rPr>
          </w:pPr>
          <w:hyperlink w:anchor="_Toc519865993" w:history="1">
            <w:r w:rsidR="00310C7F" w:rsidRPr="00453DB7">
              <w:rPr>
                <w:rStyle w:val="Hyperlink"/>
                <w:noProof/>
              </w:rPr>
              <w:t>The Core Group and the Project Partners</w:t>
            </w:r>
            <w:r w:rsidR="00310C7F">
              <w:rPr>
                <w:noProof/>
                <w:webHidden/>
              </w:rPr>
              <w:tab/>
            </w:r>
            <w:r w:rsidR="00310C7F">
              <w:rPr>
                <w:noProof/>
                <w:webHidden/>
              </w:rPr>
              <w:fldChar w:fldCharType="begin"/>
            </w:r>
            <w:r w:rsidR="00310C7F">
              <w:rPr>
                <w:noProof/>
                <w:webHidden/>
              </w:rPr>
              <w:instrText xml:space="preserve"> PAGEREF _Toc519865993 \h </w:instrText>
            </w:r>
            <w:r w:rsidR="00310C7F">
              <w:rPr>
                <w:noProof/>
                <w:webHidden/>
              </w:rPr>
            </w:r>
            <w:r w:rsidR="00310C7F">
              <w:rPr>
                <w:noProof/>
                <w:webHidden/>
              </w:rPr>
              <w:fldChar w:fldCharType="separate"/>
            </w:r>
            <w:r w:rsidR="00310C7F">
              <w:rPr>
                <w:noProof/>
                <w:webHidden/>
              </w:rPr>
              <w:t>10</w:t>
            </w:r>
            <w:r w:rsidR="00310C7F">
              <w:rPr>
                <w:noProof/>
                <w:webHidden/>
              </w:rPr>
              <w:fldChar w:fldCharType="end"/>
            </w:r>
          </w:hyperlink>
        </w:p>
        <w:p w14:paraId="7844F4A5" w14:textId="77777777" w:rsidR="00310C7F" w:rsidRDefault="00211533">
          <w:pPr>
            <w:pStyle w:val="TOC2"/>
            <w:tabs>
              <w:tab w:val="right" w:leader="dot" w:pos="9350"/>
            </w:tabs>
            <w:rPr>
              <w:noProof/>
              <w:lang w:val="en-IE" w:eastAsia="en-IE"/>
            </w:rPr>
          </w:pPr>
          <w:hyperlink w:anchor="_Toc519865994" w:history="1">
            <w:r w:rsidR="00310C7F" w:rsidRPr="00453DB7">
              <w:rPr>
                <w:rStyle w:val="Hyperlink"/>
                <w:noProof/>
              </w:rPr>
              <w:t>Reallocation of resources</w:t>
            </w:r>
            <w:r w:rsidR="00310C7F">
              <w:rPr>
                <w:noProof/>
                <w:webHidden/>
              </w:rPr>
              <w:tab/>
            </w:r>
            <w:r w:rsidR="00310C7F">
              <w:rPr>
                <w:noProof/>
                <w:webHidden/>
              </w:rPr>
              <w:fldChar w:fldCharType="begin"/>
            </w:r>
            <w:r w:rsidR="00310C7F">
              <w:rPr>
                <w:noProof/>
                <w:webHidden/>
              </w:rPr>
              <w:instrText xml:space="preserve"> PAGEREF _Toc519865994 \h </w:instrText>
            </w:r>
            <w:r w:rsidR="00310C7F">
              <w:rPr>
                <w:noProof/>
                <w:webHidden/>
              </w:rPr>
            </w:r>
            <w:r w:rsidR="00310C7F">
              <w:rPr>
                <w:noProof/>
                <w:webHidden/>
              </w:rPr>
              <w:fldChar w:fldCharType="separate"/>
            </w:r>
            <w:r w:rsidR="00310C7F">
              <w:rPr>
                <w:noProof/>
                <w:webHidden/>
              </w:rPr>
              <w:t>12</w:t>
            </w:r>
            <w:r w:rsidR="00310C7F">
              <w:rPr>
                <w:noProof/>
                <w:webHidden/>
              </w:rPr>
              <w:fldChar w:fldCharType="end"/>
            </w:r>
          </w:hyperlink>
        </w:p>
        <w:p w14:paraId="086A60FF" w14:textId="77777777" w:rsidR="00310C7F" w:rsidRDefault="00211533">
          <w:pPr>
            <w:pStyle w:val="TOC1"/>
            <w:tabs>
              <w:tab w:val="right" w:leader="dot" w:pos="9350"/>
            </w:tabs>
            <w:rPr>
              <w:noProof/>
              <w:lang w:val="en-IE" w:eastAsia="en-IE"/>
            </w:rPr>
          </w:pPr>
          <w:hyperlink w:anchor="_Toc519865995" w:history="1">
            <w:r w:rsidR="00310C7F" w:rsidRPr="00453DB7">
              <w:rPr>
                <w:rStyle w:val="Hyperlink"/>
                <w:noProof/>
              </w:rPr>
              <w:t>COMMUNICATIONS PLAN</w:t>
            </w:r>
            <w:r w:rsidR="00310C7F">
              <w:rPr>
                <w:noProof/>
                <w:webHidden/>
              </w:rPr>
              <w:tab/>
            </w:r>
            <w:r w:rsidR="00310C7F">
              <w:rPr>
                <w:noProof/>
                <w:webHidden/>
              </w:rPr>
              <w:fldChar w:fldCharType="begin"/>
            </w:r>
            <w:r w:rsidR="00310C7F">
              <w:rPr>
                <w:noProof/>
                <w:webHidden/>
              </w:rPr>
              <w:instrText xml:space="preserve"> PAGEREF _Toc519865995 \h </w:instrText>
            </w:r>
            <w:r w:rsidR="00310C7F">
              <w:rPr>
                <w:noProof/>
                <w:webHidden/>
              </w:rPr>
            </w:r>
            <w:r w:rsidR="00310C7F">
              <w:rPr>
                <w:noProof/>
                <w:webHidden/>
              </w:rPr>
              <w:fldChar w:fldCharType="separate"/>
            </w:r>
            <w:r w:rsidR="00310C7F">
              <w:rPr>
                <w:noProof/>
                <w:webHidden/>
              </w:rPr>
              <w:t>12</w:t>
            </w:r>
            <w:r w:rsidR="00310C7F">
              <w:rPr>
                <w:noProof/>
                <w:webHidden/>
              </w:rPr>
              <w:fldChar w:fldCharType="end"/>
            </w:r>
          </w:hyperlink>
        </w:p>
        <w:p w14:paraId="7417BE45" w14:textId="77777777" w:rsidR="00310C7F" w:rsidRDefault="00211533">
          <w:pPr>
            <w:pStyle w:val="TOC2"/>
            <w:tabs>
              <w:tab w:val="right" w:leader="dot" w:pos="9350"/>
            </w:tabs>
            <w:rPr>
              <w:noProof/>
              <w:lang w:val="en-IE" w:eastAsia="en-IE"/>
            </w:rPr>
          </w:pPr>
          <w:hyperlink w:anchor="_Toc519865996" w:history="1">
            <w:r w:rsidR="00310C7F" w:rsidRPr="00453DB7">
              <w:rPr>
                <w:rStyle w:val="Hyperlink"/>
                <w:noProof/>
              </w:rPr>
              <w:t>Overview</w:t>
            </w:r>
            <w:r w:rsidR="00310C7F">
              <w:rPr>
                <w:noProof/>
                <w:webHidden/>
              </w:rPr>
              <w:tab/>
            </w:r>
            <w:r w:rsidR="00310C7F">
              <w:rPr>
                <w:noProof/>
                <w:webHidden/>
              </w:rPr>
              <w:fldChar w:fldCharType="begin"/>
            </w:r>
            <w:r w:rsidR="00310C7F">
              <w:rPr>
                <w:noProof/>
                <w:webHidden/>
              </w:rPr>
              <w:instrText xml:space="preserve"> PAGEREF _Toc519865996 \h </w:instrText>
            </w:r>
            <w:r w:rsidR="00310C7F">
              <w:rPr>
                <w:noProof/>
                <w:webHidden/>
              </w:rPr>
            </w:r>
            <w:r w:rsidR="00310C7F">
              <w:rPr>
                <w:noProof/>
                <w:webHidden/>
              </w:rPr>
              <w:fldChar w:fldCharType="separate"/>
            </w:r>
            <w:r w:rsidR="00310C7F">
              <w:rPr>
                <w:noProof/>
                <w:webHidden/>
              </w:rPr>
              <w:t>13</w:t>
            </w:r>
            <w:r w:rsidR="00310C7F">
              <w:rPr>
                <w:noProof/>
                <w:webHidden/>
              </w:rPr>
              <w:fldChar w:fldCharType="end"/>
            </w:r>
          </w:hyperlink>
        </w:p>
        <w:p w14:paraId="4DEB60A4" w14:textId="77777777" w:rsidR="00310C7F" w:rsidRDefault="00211533">
          <w:pPr>
            <w:pStyle w:val="TOC2"/>
            <w:tabs>
              <w:tab w:val="right" w:leader="dot" w:pos="9350"/>
            </w:tabs>
            <w:rPr>
              <w:noProof/>
              <w:lang w:val="en-IE" w:eastAsia="en-IE"/>
            </w:rPr>
          </w:pPr>
          <w:hyperlink w:anchor="_Toc519865997" w:history="1">
            <w:r w:rsidR="00310C7F" w:rsidRPr="00453DB7">
              <w:rPr>
                <w:rStyle w:val="Hyperlink"/>
                <w:noProof/>
              </w:rPr>
              <w:t>Infrastructure</w:t>
            </w:r>
            <w:r w:rsidR="00310C7F">
              <w:rPr>
                <w:noProof/>
                <w:webHidden/>
              </w:rPr>
              <w:tab/>
            </w:r>
            <w:r w:rsidR="00310C7F">
              <w:rPr>
                <w:noProof/>
                <w:webHidden/>
              </w:rPr>
              <w:fldChar w:fldCharType="begin"/>
            </w:r>
            <w:r w:rsidR="00310C7F">
              <w:rPr>
                <w:noProof/>
                <w:webHidden/>
              </w:rPr>
              <w:instrText xml:space="preserve"> PAGEREF _Toc519865997 \h </w:instrText>
            </w:r>
            <w:r w:rsidR="00310C7F">
              <w:rPr>
                <w:noProof/>
                <w:webHidden/>
              </w:rPr>
            </w:r>
            <w:r w:rsidR="00310C7F">
              <w:rPr>
                <w:noProof/>
                <w:webHidden/>
              </w:rPr>
              <w:fldChar w:fldCharType="separate"/>
            </w:r>
            <w:r w:rsidR="00310C7F">
              <w:rPr>
                <w:noProof/>
                <w:webHidden/>
              </w:rPr>
              <w:t>13</w:t>
            </w:r>
            <w:r w:rsidR="00310C7F">
              <w:rPr>
                <w:noProof/>
                <w:webHidden/>
              </w:rPr>
              <w:fldChar w:fldCharType="end"/>
            </w:r>
          </w:hyperlink>
        </w:p>
        <w:p w14:paraId="59E74BEB" w14:textId="77777777" w:rsidR="00310C7F" w:rsidRDefault="00211533">
          <w:pPr>
            <w:pStyle w:val="TOC3"/>
            <w:tabs>
              <w:tab w:val="right" w:leader="dot" w:pos="9350"/>
            </w:tabs>
            <w:rPr>
              <w:noProof/>
              <w:lang w:val="en-IE" w:eastAsia="en-IE"/>
            </w:rPr>
          </w:pPr>
          <w:hyperlink w:anchor="_Toc519865998" w:history="1">
            <w:r w:rsidR="00310C7F" w:rsidRPr="00453DB7">
              <w:rPr>
                <w:rStyle w:val="Hyperlink"/>
                <w:noProof/>
              </w:rPr>
              <w:t>WEBSITE</w:t>
            </w:r>
            <w:r w:rsidR="00310C7F">
              <w:rPr>
                <w:noProof/>
                <w:webHidden/>
              </w:rPr>
              <w:tab/>
            </w:r>
            <w:r w:rsidR="00310C7F">
              <w:rPr>
                <w:noProof/>
                <w:webHidden/>
              </w:rPr>
              <w:fldChar w:fldCharType="begin"/>
            </w:r>
            <w:r w:rsidR="00310C7F">
              <w:rPr>
                <w:noProof/>
                <w:webHidden/>
              </w:rPr>
              <w:instrText xml:space="preserve"> PAGEREF _Toc519865998 \h </w:instrText>
            </w:r>
            <w:r w:rsidR="00310C7F">
              <w:rPr>
                <w:noProof/>
                <w:webHidden/>
              </w:rPr>
            </w:r>
            <w:r w:rsidR="00310C7F">
              <w:rPr>
                <w:noProof/>
                <w:webHidden/>
              </w:rPr>
              <w:fldChar w:fldCharType="separate"/>
            </w:r>
            <w:r w:rsidR="00310C7F">
              <w:rPr>
                <w:noProof/>
                <w:webHidden/>
              </w:rPr>
              <w:t>13</w:t>
            </w:r>
            <w:r w:rsidR="00310C7F">
              <w:rPr>
                <w:noProof/>
                <w:webHidden/>
              </w:rPr>
              <w:fldChar w:fldCharType="end"/>
            </w:r>
          </w:hyperlink>
        </w:p>
        <w:p w14:paraId="19585622" w14:textId="77777777" w:rsidR="00310C7F" w:rsidRDefault="00211533">
          <w:pPr>
            <w:pStyle w:val="TOC3"/>
            <w:tabs>
              <w:tab w:val="right" w:leader="dot" w:pos="9350"/>
            </w:tabs>
            <w:rPr>
              <w:noProof/>
              <w:lang w:val="en-IE" w:eastAsia="en-IE"/>
            </w:rPr>
          </w:pPr>
          <w:hyperlink w:anchor="_Toc519865999" w:history="1">
            <w:r w:rsidR="00310C7F" w:rsidRPr="00453DB7">
              <w:rPr>
                <w:rStyle w:val="Hyperlink"/>
                <w:noProof/>
              </w:rPr>
              <w:t>CONFERENCE CALLING</w:t>
            </w:r>
            <w:r w:rsidR="00310C7F">
              <w:rPr>
                <w:noProof/>
                <w:webHidden/>
              </w:rPr>
              <w:tab/>
            </w:r>
            <w:r w:rsidR="00310C7F">
              <w:rPr>
                <w:noProof/>
                <w:webHidden/>
              </w:rPr>
              <w:fldChar w:fldCharType="begin"/>
            </w:r>
            <w:r w:rsidR="00310C7F">
              <w:rPr>
                <w:noProof/>
                <w:webHidden/>
              </w:rPr>
              <w:instrText xml:space="preserve"> PAGEREF _Toc519865999 \h </w:instrText>
            </w:r>
            <w:r w:rsidR="00310C7F">
              <w:rPr>
                <w:noProof/>
                <w:webHidden/>
              </w:rPr>
            </w:r>
            <w:r w:rsidR="00310C7F">
              <w:rPr>
                <w:noProof/>
                <w:webHidden/>
              </w:rPr>
              <w:fldChar w:fldCharType="separate"/>
            </w:r>
            <w:r w:rsidR="00310C7F">
              <w:rPr>
                <w:noProof/>
                <w:webHidden/>
              </w:rPr>
              <w:t>13</w:t>
            </w:r>
            <w:r w:rsidR="00310C7F">
              <w:rPr>
                <w:noProof/>
                <w:webHidden/>
              </w:rPr>
              <w:fldChar w:fldCharType="end"/>
            </w:r>
          </w:hyperlink>
        </w:p>
        <w:p w14:paraId="6CED0F12" w14:textId="77777777" w:rsidR="00310C7F" w:rsidRDefault="00211533">
          <w:pPr>
            <w:pStyle w:val="TOC3"/>
            <w:tabs>
              <w:tab w:val="right" w:leader="dot" w:pos="9350"/>
            </w:tabs>
            <w:rPr>
              <w:noProof/>
              <w:lang w:val="en-IE" w:eastAsia="en-IE"/>
            </w:rPr>
          </w:pPr>
          <w:hyperlink w:anchor="_Toc519866000" w:history="1">
            <w:r w:rsidR="00310C7F" w:rsidRPr="00453DB7">
              <w:rPr>
                <w:rStyle w:val="Hyperlink"/>
                <w:noProof/>
              </w:rPr>
              <w:t>ACCESS AND USER GUIDEs</w:t>
            </w:r>
            <w:r w:rsidR="00310C7F">
              <w:rPr>
                <w:noProof/>
                <w:webHidden/>
              </w:rPr>
              <w:tab/>
            </w:r>
            <w:r w:rsidR="00310C7F">
              <w:rPr>
                <w:noProof/>
                <w:webHidden/>
              </w:rPr>
              <w:fldChar w:fldCharType="begin"/>
            </w:r>
            <w:r w:rsidR="00310C7F">
              <w:rPr>
                <w:noProof/>
                <w:webHidden/>
              </w:rPr>
              <w:instrText xml:space="preserve"> PAGEREF _Toc519866000 \h </w:instrText>
            </w:r>
            <w:r w:rsidR="00310C7F">
              <w:rPr>
                <w:noProof/>
                <w:webHidden/>
              </w:rPr>
            </w:r>
            <w:r w:rsidR="00310C7F">
              <w:rPr>
                <w:noProof/>
                <w:webHidden/>
              </w:rPr>
              <w:fldChar w:fldCharType="separate"/>
            </w:r>
            <w:r w:rsidR="00310C7F">
              <w:rPr>
                <w:noProof/>
                <w:webHidden/>
              </w:rPr>
              <w:t>13</w:t>
            </w:r>
            <w:r w:rsidR="00310C7F">
              <w:rPr>
                <w:noProof/>
                <w:webHidden/>
              </w:rPr>
              <w:fldChar w:fldCharType="end"/>
            </w:r>
          </w:hyperlink>
        </w:p>
        <w:p w14:paraId="5D6812A2" w14:textId="77777777" w:rsidR="00310C7F" w:rsidRDefault="00211533">
          <w:pPr>
            <w:pStyle w:val="TOC2"/>
            <w:tabs>
              <w:tab w:val="right" w:leader="dot" w:pos="9350"/>
            </w:tabs>
            <w:rPr>
              <w:noProof/>
              <w:lang w:val="en-IE" w:eastAsia="en-IE"/>
            </w:rPr>
          </w:pPr>
          <w:hyperlink w:anchor="_Toc519866001" w:history="1">
            <w:r w:rsidR="00310C7F" w:rsidRPr="00453DB7">
              <w:rPr>
                <w:rStyle w:val="Hyperlink"/>
                <w:noProof/>
              </w:rPr>
              <w:t>Activity planning</w:t>
            </w:r>
            <w:r w:rsidR="00310C7F">
              <w:rPr>
                <w:noProof/>
                <w:webHidden/>
              </w:rPr>
              <w:tab/>
            </w:r>
            <w:r w:rsidR="00310C7F">
              <w:rPr>
                <w:noProof/>
                <w:webHidden/>
              </w:rPr>
              <w:fldChar w:fldCharType="begin"/>
            </w:r>
            <w:r w:rsidR="00310C7F">
              <w:rPr>
                <w:noProof/>
                <w:webHidden/>
              </w:rPr>
              <w:instrText xml:space="preserve"> PAGEREF _Toc519866001 \h </w:instrText>
            </w:r>
            <w:r w:rsidR="00310C7F">
              <w:rPr>
                <w:noProof/>
                <w:webHidden/>
              </w:rPr>
            </w:r>
            <w:r w:rsidR="00310C7F">
              <w:rPr>
                <w:noProof/>
                <w:webHidden/>
              </w:rPr>
              <w:fldChar w:fldCharType="separate"/>
            </w:r>
            <w:r w:rsidR="00310C7F">
              <w:rPr>
                <w:noProof/>
                <w:webHidden/>
              </w:rPr>
              <w:t>14</w:t>
            </w:r>
            <w:r w:rsidR="00310C7F">
              <w:rPr>
                <w:noProof/>
                <w:webHidden/>
              </w:rPr>
              <w:fldChar w:fldCharType="end"/>
            </w:r>
          </w:hyperlink>
        </w:p>
        <w:p w14:paraId="7C9FBCAC" w14:textId="77777777" w:rsidR="00310C7F" w:rsidRDefault="00211533">
          <w:pPr>
            <w:pStyle w:val="TOC2"/>
            <w:tabs>
              <w:tab w:val="right" w:leader="dot" w:pos="9350"/>
            </w:tabs>
            <w:rPr>
              <w:noProof/>
              <w:lang w:val="en-IE" w:eastAsia="en-IE"/>
            </w:rPr>
          </w:pPr>
          <w:hyperlink w:anchor="_Toc519866002" w:history="1">
            <w:r w:rsidR="00310C7F" w:rsidRPr="00453DB7">
              <w:rPr>
                <w:rStyle w:val="Hyperlink"/>
                <w:noProof/>
              </w:rPr>
              <w:t>Table of activities</w:t>
            </w:r>
            <w:r w:rsidR="00310C7F">
              <w:rPr>
                <w:noProof/>
                <w:webHidden/>
              </w:rPr>
              <w:tab/>
            </w:r>
            <w:r w:rsidR="00310C7F">
              <w:rPr>
                <w:noProof/>
                <w:webHidden/>
              </w:rPr>
              <w:fldChar w:fldCharType="begin"/>
            </w:r>
            <w:r w:rsidR="00310C7F">
              <w:rPr>
                <w:noProof/>
                <w:webHidden/>
              </w:rPr>
              <w:instrText xml:space="preserve"> PAGEREF _Toc519866002 \h </w:instrText>
            </w:r>
            <w:r w:rsidR="00310C7F">
              <w:rPr>
                <w:noProof/>
                <w:webHidden/>
              </w:rPr>
            </w:r>
            <w:r w:rsidR="00310C7F">
              <w:rPr>
                <w:noProof/>
                <w:webHidden/>
              </w:rPr>
              <w:fldChar w:fldCharType="separate"/>
            </w:r>
            <w:r w:rsidR="00310C7F">
              <w:rPr>
                <w:noProof/>
                <w:webHidden/>
              </w:rPr>
              <w:t>15</w:t>
            </w:r>
            <w:r w:rsidR="00310C7F">
              <w:rPr>
                <w:noProof/>
                <w:webHidden/>
              </w:rPr>
              <w:fldChar w:fldCharType="end"/>
            </w:r>
          </w:hyperlink>
        </w:p>
        <w:p w14:paraId="69540DA5" w14:textId="11628FB0" w:rsidR="00BA1F8C" w:rsidRPr="00EE1140" w:rsidRDefault="002D30EA" w:rsidP="00EE1140">
          <w:r>
            <w:rPr>
              <w:b/>
              <w:bCs/>
              <w:noProof/>
            </w:rPr>
            <w:fldChar w:fldCharType="end"/>
          </w:r>
        </w:p>
      </w:sdtContent>
    </w:sdt>
    <w:p w14:paraId="4FB7EFB5" w14:textId="77777777" w:rsidR="004E1AED" w:rsidRDefault="004E1AED" w:rsidP="00707CEE"/>
    <w:p w14:paraId="5E73C998" w14:textId="3FF381E7" w:rsidR="00707CEE" w:rsidRDefault="002D30EA" w:rsidP="00AD0388">
      <w:pPr>
        <w:pStyle w:val="Heading1"/>
      </w:pPr>
      <w:bookmarkStart w:id="1" w:name="_Toc519865977"/>
      <w:r>
        <w:t>INTRODUCTION</w:t>
      </w:r>
      <w:bookmarkEnd w:id="1"/>
    </w:p>
    <w:p w14:paraId="13F29AEC" w14:textId="41D9E779" w:rsidR="00D26A79" w:rsidRDefault="006377A5" w:rsidP="00713C37">
      <w:pPr>
        <w:jc w:val="both"/>
      </w:pPr>
      <w:r>
        <w:t xml:space="preserve">This document </w:t>
      </w:r>
      <w:r w:rsidR="00D26A79">
        <w:t xml:space="preserve">is the communications plan for the </w:t>
      </w:r>
      <w:r w:rsidR="002C7264">
        <w:t>Civil Society Forum on Drugs (</w:t>
      </w:r>
      <w:r w:rsidR="00C655A9">
        <w:t>hereinafter ‘</w:t>
      </w:r>
      <w:r w:rsidR="002C7264">
        <w:t>CSFD</w:t>
      </w:r>
      <w:r w:rsidR="00C655A9">
        <w:t>’ or ‘the forum’</w:t>
      </w:r>
      <w:r w:rsidR="002C7264">
        <w:t>)</w:t>
      </w:r>
      <w:r w:rsidR="00D26A79">
        <w:t xml:space="preserve">. It sets out </w:t>
      </w:r>
      <w:r w:rsidR="00713C37">
        <w:t xml:space="preserve">in </w:t>
      </w:r>
      <w:r w:rsidR="00D26A79">
        <w:t>detail</w:t>
      </w:r>
      <w:r w:rsidR="00713C37">
        <w:t xml:space="preserve"> h</w:t>
      </w:r>
      <w:r w:rsidR="00D26A79">
        <w:t>ow the CSFD</w:t>
      </w:r>
      <w:r w:rsidR="002C7264">
        <w:t xml:space="preserve"> </w:t>
      </w:r>
      <w:r w:rsidR="005756B6">
        <w:t>and the</w:t>
      </w:r>
      <w:r>
        <w:t xml:space="preserve"> EC-</w:t>
      </w:r>
      <w:r w:rsidR="005756B6">
        <w:t>support</w:t>
      </w:r>
      <w:r>
        <w:t>ed project to support it, the Civil Society Forum on Drugs Project (</w:t>
      </w:r>
      <w:r w:rsidR="00C655A9">
        <w:t>hereinafter ‘</w:t>
      </w:r>
      <w:r>
        <w:t>CSFDP</w:t>
      </w:r>
      <w:r w:rsidR="00C655A9">
        <w:t>’ or ‘the project’</w:t>
      </w:r>
      <w:r>
        <w:t>) interact</w:t>
      </w:r>
      <w:r w:rsidR="009B6F60">
        <w:t xml:space="preserve"> with each other and with external stakeholders</w:t>
      </w:r>
      <w:r>
        <w:t xml:space="preserve"> over the course of the period November 2017 to October</w:t>
      </w:r>
      <w:r w:rsidR="009B6F60">
        <w:t xml:space="preserve"> 2019, the duration of the project</w:t>
      </w:r>
      <w:r w:rsidR="00652756">
        <w:t xml:space="preserve">. </w:t>
      </w:r>
    </w:p>
    <w:p w14:paraId="1B09BA11" w14:textId="7B681567" w:rsidR="006377A5" w:rsidRDefault="00652756" w:rsidP="00713C37">
      <w:pPr>
        <w:jc w:val="both"/>
      </w:pPr>
      <w:r>
        <w:t xml:space="preserve">This is version </w:t>
      </w:r>
      <w:r w:rsidR="0050567C">
        <w:t>2.1 of this document, and has been updated following the first CSFD plenary session in Brussels on July 4/5 2018. An updated version will be prepared following the CSFD plenary in November 2018.</w:t>
      </w:r>
      <w:r w:rsidR="00A76B9B">
        <w:t xml:space="preserve"> </w:t>
      </w:r>
    </w:p>
    <w:p w14:paraId="5F33DC97" w14:textId="77777777" w:rsidR="002C7264" w:rsidRPr="002C7264" w:rsidRDefault="006377A5" w:rsidP="002C7264">
      <w:r>
        <w:t xml:space="preserve"> </w:t>
      </w:r>
    </w:p>
    <w:p w14:paraId="63A27275" w14:textId="77777777" w:rsidR="00707CEE" w:rsidRDefault="00707CEE" w:rsidP="00BA1F8C">
      <w:pPr>
        <w:pStyle w:val="Heading1"/>
      </w:pPr>
      <w:bookmarkStart w:id="2" w:name="_Toc519865978"/>
      <w:r>
        <w:t>THE CSFD</w:t>
      </w:r>
      <w:bookmarkEnd w:id="2"/>
    </w:p>
    <w:p w14:paraId="6A0DD808" w14:textId="77777777" w:rsidR="006377A5" w:rsidRDefault="006377A5" w:rsidP="00BA1F8C">
      <w:pPr>
        <w:pStyle w:val="Heading2"/>
      </w:pPr>
      <w:bookmarkStart w:id="3" w:name="_Toc519865979"/>
      <w:r>
        <w:t>Overview</w:t>
      </w:r>
      <w:bookmarkEnd w:id="3"/>
    </w:p>
    <w:p w14:paraId="30258978" w14:textId="5D972D4E" w:rsidR="00EC17DA" w:rsidRDefault="002C7264" w:rsidP="00877E20">
      <w:pPr>
        <w:jc w:val="both"/>
        <w:rPr>
          <w:color w:val="333333"/>
          <w:shd w:val="clear" w:color="auto" w:fill="FFFFFF"/>
        </w:rPr>
      </w:pPr>
      <w:r w:rsidRPr="00EC17DA">
        <w:t>The Civil Society Forum on Drugs (CSFD) is an expert group to the European Commission. Its membership comprises c.45 civil society organisations</w:t>
      </w:r>
      <w:r w:rsidR="006377A5" w:rsidRPr="00EC17DA">
        <w:t xml:space="preserve"> coming from across Europe and representing a variety of fields of drug policy, and a variety</w:t>
      </w:r>
      <w:r w:rsidR="00D26A79">
        <w:t xml:space="preserve"> of stances within those fields</w:t>
      </w:r>
      <w:r w:rsidR="00C70EA4">
        <w:t xml:space="preserve">. </w:t>
      </w:r>
      <w:r w:rsidR="006377A5" w:rsidRPr="00EC17DA">
        <w:t xml:space="preserve"> </w:t>
      </w:r>
      <w:r w:rsidR="00EC17DA" w:rsidRPr="00EC17DA">
        <w:t xml:space="preserve">Its purpose is to </w:t>
      </w:r>
      <w:r w:rsidR="00EC17DA" w:rsidRPr="00EC17DA">
        <w:rPr>
          <w:shd w:val="clear" w:color="auto" w:fill="FFFFFF"/>
        </w:rPr>
        <w:t xml:space="preserve">provide a broad platform for a structured dialogue between the Commission and the European civil society which supports </w:t>
      </w:r>
      <w:r w:rsidR="00EC17DA">
        <w:rPr>
          <w:shd w:val="clear" w:color="auto" w:fill="FFFFFF"/>
        </w:rPr>
        <w:t xml:space="preserve">drug </w:t>
      </w:r>
      <w:r w:rsidR="00EC17DA" w:rsidRPr="00EC17DA">
        <w:rPr>
          <w:shd w:val="clear" w:color="auto" w:fill="FFFFFF"/>
        </w:rPr>
        <w:t>policy formulation and implementation through practical advice</w:t>
      </w:r>
      <w:r w:rsidR="00EC17DA">
        <w:rPr>
          <w:shd w:val="clear" w:color="auto" w:fill="FFFFFF"/>
        </w:rPr>
        <w:t xml:space="preserve">. The momentum for the CSFD’s formation can be traced back to the </w:t>
      </w:r>
      <w:hyperlink r:id="rId11" w:history="1">
        <w:r w:rsidR="00EC17DA" w:rsidRPr="00EC17DA">
          <w:rPr>
            <w:rStyle w:val="Hyperlink"/>
            <w:shd w:val="clear" w:color="auto" w:fill="FFFFFF"/>
          </w:rPr>
          <w:t>Green Paper on the Role of Civil Society in Drugs Policy in the European Union</w:t>
        </w:r>
      </w:hyperlink>
      <w:r w:rsidR="00EC17DA">
        <w:rPr>
          <w:shd w:val="clear" w:color="auto" w:fill="FFFFFF"/>
        </w:rPr>
        <w:t>.</w:t>
      </w:r>
      <w:r w:rsidR="00EC17DA" w:rsidRPr="00EC17DA">
        <w:rPr>
          <w:color w:val="333333"/>
          <w:shd w:val="clear" w:color="auto" w:fill="FFFFFF"/>
        </w:rPr>
        <w:t xml:space="preserve"> </w:t>
      </w:r>
    </w:p>
    <w:p w14:paraId="2B177CEA" w14:textId="77777777" w:rsidR="00EC17DA" w:rsidRDefault="00EC17DA" w:rsidP="002C7264">
      <w:pPr>
        <w:rPr>
          <w:color w:val="333333"/>
          <w:shd w:val="clear" w:color="auto" w:fill="FFFFFF"/>
        </w:rPr>
      </w:pPr>
    </w:p>
    <w:p w14:paraId="3F1FD8F3" w14:textId="4A65469C" w:rsidR="00EC17DA" w:rsidRPr="002C3ED2" w:rsidRDefault="00DD75F6" w:rsidP="002C3ED2">
      <w:pPr>
        <w:pStyle w:val="Heading2"/>
      </w:pPr>
      <w:bookmarkStart w:id="4" w:name="_Toc519865980"/>
      <w:r w:rsidRPr="002C3ED2">
        <w:t>History and s</w:t>
      </w:r>
      <w:r w:rsidR="002D30EA" w:rsidRPr="002C3ED2">
        <w:t>tructure</w:t>
      </w:r>
      <w:bookmarkEnd w:id="4"/>
    </w:p>
    <w:p w14:paraId="43D2C81B" w14:textId="2E372698" w:rsidR="00EC17DA" w:rsidRDefault="006377A5" w:rsidP="00877E20">
      <w:pPr>
        <w:jc w:val="both"/>
      </w:pPr>
      <w:r w:rsidRPr="00EC17DA">
        <w:t>The</w:t>
      </w:r>
      <w:r w:rsidR="00EC17DA">
        <w:t xml:space="preserve">re have been </w:t>
      </w:r>
      <w:r w:rsidR="003E6694">
        <w:t>a number of</w:t>
      </w:r>
      <w:r w:rsidR="00B47359">
        <w:t xml:space="preserve"> </w:t>
      </w:r>
      <w:r w:rsidR="00B47359" w:rsidRPr="00EC17DA">
        <w:t>iterations</w:t>
      </w:r>
      <w:r w:rsidR="00EC17DA">
        <w:t xml:space="preserve"> of the </w:t>
      </w:r>
      <w:r w:rsidRPr="00EC17DA">
        <w:t>CSFD</w:t>
      </w:r>
      <w:r w:rsidR="003E6694">
        <w:t xml:space="preserve"> to date</w:t>
      </w:r>
      <w:r w:rsidR="00EC17DA">
        <w:t>. The</w:t>
      </w:r>
      <w:r w:rsidRPr="00EC17DA">
        <w:t xml:space="preserve"> current iteration </w:t>
      </w:r>
      <w:r w:rsidR="00D26A79">
        <w:t>comprises members that were selected through a process in early 2018</w:t>
      </w:r>
      <w:r w:rsidR="0050567C">
        <w:t xml:space="preserve">, and the first </w:t>
      </w:r>
      <w:r w:rsidRPr="00EC17DA">
        <w:t>plenary sess</w:t>
      </w:r>
      <w:r w:rsidR="00D26A79">
        <w:t xml:space="preserve">ion </w:t>
      </w:r>
      <w:r w:rsidR="0050567C">
        <w:t>of the new CSFD was</w:t>
      </w:r>
      <w:r w:rsidR="00D26A79">
        <w:t xml:space="preserve"> </w:t>
      </w:r>
      <w:r w:rsidRPr="00EC17DA">
        <w:t xml:space="preserve">held in </w:t>
      </w:r>
      <w:r w:rsidR="00D26A79">
        <w:t xml:space="preserve">early July 2018. The </w:t>
      </w:r>
      <w:r w:rsidR="0050567C">
        <w:t>CSFD currently organizes</w:t>
      </w:r>
      <w:r w:rsidR="00EC17DA">
        <w:t xml:space="preserve"> itself into four working groups</w:t>
      </w:r>
      <w:r w:rsidR="00220F3B">
        <w:t xml:space="preserve"> on broad thematic areas</w:t>
      </w:r>
      <w:r w:rsidR="00EC17DA">
        <w:t xml:space="preserve"> as follows:</w:t>
      </w:r>
    </w:p>
    <w:p w14:paraId="62E4B831" w14:textId="4C54D119" w:rsidR="004670C5" w:rsidRDefault="004670C5" w:rsidP="004670C5">
      <w:pPr>
        <w:pStyle w:val="ListParagraph"/>
        <w:numPr>
          <w:ilvl w:val="0"/>
          <w:numId w:val="19"/>
        </w:numPr>
        <w:jc w:val="both"/>
      </w:pPr>
      <w:r>
        <w:t xml:space="preserve">Working group on the </w:t>
      </w:r>
      <w:r w:rsidRPr="0001565B">
        <w:rPr>
          <w:i/>
        </w:rPr>
        <w:t>EU Action Plan on Drugs</w:t>
      </w:r>
      <w:r>
        <w:t xml:space="preserve"> </w:t>
      </w:r>
    </w:p>
    <w:p w14:paraId="62C93F1C" w14:textId="7E5D0CB2" w:rsidR="004670C5" w:rsidRPr="004670C5" w:rsidRDefault="004670C5" w:rsidP="004670C5">
      <w:pPr>
        <w:pStyle w:val="ListParagraph"/>
        <w:numPr>
          <w:ilvl w:val="0"/>
          <w:numId w:val="19"/>
        </w:numPr>
        <w:jc w:val="both"/>
      </w:pPr>
      <w:r>
        <w:t xml:space="preserve">Working group on </w:t>
      </w:r>
      <w:r>
        <w:rPr>
          <w:i/>
        </w:rPr>
        <w:t>Relations with International Institutions</w:t>
      </w:r>
    </w:p>
    <w:p w14:paraId="39631A76" w14:textId="59BE1B8F" w:rsidR="004670C5" w:rsidRPr="004670C5" w:rsidRDefault="004670C5" w:rsidP="004670C5">
      <w:pPr>
        <w:pStyle w:val="ListParagraph"/>
        <w:numPr>
          <w:ilvl w:val="0"/>
          <w:numId w:val="19"/>
        </w:numPr>
        <w:jc w:val="both"/>
        <w:rPr>
          <w:i/>
        </w:rPr>
      </w:pPr>
      <w:r>
        <w:t xml:space="preserve">Working group on </w:t>
      </w:r>
      <w:r w:rsidRPr="0001565B">
        <w:rPr>
          <w:i/>
        </w:rPr>
        <w:t>Civil Society Involvement with National Drug Policies</w:t>
      </w:r>
    </w:p>
    <w:p w14:paraId="4FC424C5" w14:textId="4F3178C8" w:rsidR="0097554F" w:rsidRDefault="0001565B" w:rsidP="00877E20">
      <w:pPr>
        <w:pStyle w:val="ListParagraph"/>
        <w:numPr>
          <w:ilvl w:val="0"/>
          <w:numId w:val="19"/>
        </w:numPr>
        <w:jc w:val="both"/>
      </w:pPr>
      <w:r>
        <w:t xml:space="preserve">Working group on </w:t>
      </w:r>
      <w:r w:rsidRPr="0001565B">
        <w:rPr>
          <w:i/>
        </w:rPr>
        <w:t>Minimum Quality Standards</w:t>
      </w:r>
      <w:r w:rsidR="0097554F">
        <w:t xml:space="preserve"> </w:t>
      </w:r>
    </w:p>
    <w:p w14:paraId="23E7F5D0" w14:textId="5A693DB9" w:rsidR="0086427C" w:rsidRDefault="0086427C" w:rsidP="00877E20">
      <w:pPr>
        <w:jc w:val="both"/>
      </w:pPr>
      <w:r>
        <w:lastRenderedPageBreak/>
        <w:t xml:space="preserve">Each working group is chaired by a member of the CSFD who was </w:t>
      </w:r>
      <w:r w:rsidR="0050567C">
        <w:t>elected at the 2018</w:t>
      </w:r>
      <w:r>
        <w:t xml:space="preserve"> plenary.</w:t>
      </w:r>
      <w:r w:rsidR="0097554F">
        <w:t xml:space="preserve"> </w:t>
      </w:r>
      <w:r>
        <w:t>Each working group</w:t>
      </w:r>
      <w:r w:rsidR="003E6694">
        <w:t xml:space="preserve"> has its own terms of reference</w:t>
      </w:r>
      <w:r w:rsidR="0050567C">
        <w:t xml:space="preserve">, and a process is currently ongoing with the EC to ensure these terms are appropriately included in the new rules for the operation of expert groups. </w:t>
      </w:r>
    </w:p>
    <w:p w14:paraId="14CDDFE4" w14:textId="73163302" w:rsidR="0086427C" w:rsidRDefault="0086427C" w:rsidP="00877E20">
      <w:pPr>
        <w:jc w:val="both"/>
      </w:pPr>
      <w:r>
        <w:t xml:space="preserve">Overall, the CSFD is governed by a core </w:t>
      </w:r>
      <w:r w:rsidR="008D735A">
        <w:t xml:space="preserve">group, comprising the four Chairs of the working groups, along with a </w:t>
      </w:r>
      <w:r w:rsidR="00C14BAB">
        <w:t xml:space="preserve">Chair and </w:t>
      </w:r>
      <w:r w:rsidR="005756B6">
        <w:t>Vice-Chair of the forum itself. A</w:t>
      </w:r>
      <w:r w:rsidR="00C14BAB">
        <w:t>gain</w:t>
      </w:r>
      <w:r w:rsidR="005756B6">
        <w:t xml:space="preserve">, </w:t>
      </w:r>
      <w:r w:rsidR="0050567C">
        <w:t>the current</w:t>
      </w:r>
      <w:r w:rsidR="005756B6">
        <w:t xml:space="preserve"> Chair and Vice-Chair</w:t>
      </w:r>
      <w:r w:rsidR="00C14BAB">
        <w:t xml:space="preserve"> </w:t>
      </w:r>
      <w:r w:rsidR="0050567C">
        <w:t xml:space="preserve">were elected at </w:t>
      </w:r>
      <w:r w:rsidR="005756B6">
        <w:t>the July 2018 plenary</w:t>
      </w:r>
      <w:r w:rsidR="00C14BAB">
        <w:t>.</w:t>
      </w:r>
    </w:p>
    <w:p w14:paraId="5BCEA8A5" w14:textId="3A722D0A" w:rsidR="00B47359" w:rsidRDefault="005756B6" w:rsidP="00877E20">
      <w:pPr>
        <w:jc w:val="both"/>
      </w:pPr>
      <w:r>
        <w:t xml:space="preserve">As this is the inaugural year of the new mandate, it is planned to have two plenary sessions in 2018 – in July and November. In 2019 and 2020, there will likely be one annual plenary session. </w:t>
      </w:r>
      <w:r w:rsidR="00B47359">
        <w:t xml:space="preserve">Plenary meetings take place in Brussels, and the core group also has one face to face meeting </w:t>
      </w:r>
      <w:r w:rsidR="00B47359" w:rsidRPr="00B47359">
        <w:rPr>
          <w:i/>
        </w:rPr>
        <w:t xml:space="preserve">per annum </w:t>
      </w:r>
      <w:r w:rsidR="00B47359">
        <w:t xml:space="preserve">outside the plenary.  Outside this, </w:t>
      </w:r>
      <w:r>
        <w:t>supports are available to the workgroups of the CSFD to carry out its mandate through the CSFD project, details of which are set out below</w:t>
      </w:r>
      <w:r w:rsidR="00B47359">
        <w:t>.</w:t>
      </w:r>
    </w:p>
    <w:p w14:paraId="3912F190" w14:textId="7A0C2AB7" w:rsidR="002C7264" w:rsidRDefault="00B47359" w:rsidP="00877E20">
      <w:pPr>
        <w:jc w:val="both"/>
      </w:pPr>
      <w:r>
        <w:t>The</w:t>
      </w:r>
      <w:r w:rsidR="006377A5" w:rsidRPr="00EC17DA">
        <w:t xml:space="preserve"> </w:t>
      </w:r>
      <w:r>
        <w:t xml:space="preserve">CSFD’s </w:t>
      </w:r>
      <w:r w:rsidR="006377A5" w:rsidRPr="00EC17DA">
        <w:t xml:space="preserve">mandate is </w:t>
      </w:r>
      <w:r>
        <w:t xml:space="preserve">currently </w:t>
      </w:r>
      <w:r w:rsidR="00526090" w:rsidRPr="00EC17DA">
        <w:t>refreshed every</w:t>
      </w:r>
      <w:r w:rsidR="006377A5" w:rsidRPr="00EC17DA">
        <w:t xml:space="preserve"> </w:t>
      </w:r>
      <w:r w:rsidR="005756B6">
        <w:t>three years. Consequently, the current members will be members until the mandate is renewed in 2021</w:t>
      </w:r>
      <w:r w:rsidR="006377A5" w:rsidRPr="00EC17DA">
        <w:t xml:space="preserve">. Existing members will </w:t>
      </w:r>
      <w:r w:rsidR="00526090" w:rsidRPr="00EC17DA">
        <w:t>retain their mandate until the letters appointing new members have been sent by the European Com</w:t>
      </w:r>
      <w:r w:rsidR="008D735A">
        <w:t>mission and the members of the core g</w:t>
      </w:r>
      <w:r w:rsidR="00526090" w:rsidRPr="00EC17DA">
        <w:t>roup will, provided they continue to be members of the CSFD, retain their mandate</w:t>
      </w:r>
      <w:r w:rsidR="008D735A">
        <w:t xml:space="preserve"> until a new core g</w:t>
      </w:r>
      <w:r w:rsidR="00526090" w:rsidRPr="00EC17DA">
        <w:t>roup is elected at the first plenary meeting of the CSFD in 20</w:t>
      </w:r>
      <w:r w:rsidR="005756B6">
        <w:t>21</w:t>
      </w:r>
      <w:r w:rsidR="008D735A">
        <w:t>.</w:t>
      </w:r>
    </w:p>
    <w:p w14:paraId="3F74D942" w14:textId="77777777" w:rsidR="00BA1F8C" w:rsidRPr="00EC17DA" w:rsidRDefault="00BA1F8C" w:rsidP="00877E20">
      <w:pPr>
        <w:jc w:val="both"/>
      </w:pPr>
    </w:p>
    <w:p w14:paraId="26CA02F2" w14:textId="3682D317" w:rsidR="00707CEE" w:rsidRDefault="00B47359" w:rsidP="00BA1F8C">
      <w:pPr>
        <w:pStyle w:val="Heading2"/>
      </w:pPr>
      <w:bookmarkStart w:id="5" w:name="_Toc519865981"/>
      <w:r>
        <w:t>Funding</w:t>
      </w:r>
      <w:bookmarkEnd w:id="5"/>
    </w:p>
    <w:p w14:paraId="3BE7610C" w14:textId="61AFC67E" w:rsidR="00B47359" w:rsidRDefault="00B47359" w:rsidP="00877E20">
      <w:pPr>
        <w:jc w:val="both"/>
      </w:pPr>
      <w:r>
        <w:t xml:space="preserve">An EC budget supports the plenary meeting of the CSFD and one additional core group meeting </w:t>
      </w:r>
      <w:r w:rsidRPr="00B47359">
        <w:rPr>
          <w:i/>
        </w:rPr>
        <w:t>per annum</w:t>
      </w:r>
      <w:r>
        <w:t xml:space="preserve">. Beyond this, work has been carried out by </w:t>
      </w:r>
      <w:r w:rsidR="00C70EA4">
        <w:t xml:space="preserve">the core group and by members of the forum through the work groups on a voluntary basis. Understandably, this has been a limiting factor on the productivity of the CSFD, and the members have sought to enhance the forum’s capacity to produce work in line with its structure and mandate. For this reason, </w:t>
      </w:r>
      <w:r w:rsidR="00557929">
        <w:t>the CSFD mandated a group of members</w:t>
      </w:r>
      <w:r w:rsidR="00C70EA4">
        <w:t xml:space="preserve"> </w:t>
      </w:r>
      <w:r w:rsidR="00557929">
        <w:t xml:space="preserve">to make an application under the </w:t>
      </w:r>
      <w:hyperlink r:id="rId12" w:history="1">
        <w:r w:rsidR="00557929" w:rsidRPr="00557929">
          <w:rPr>
            <w:rStyle w:val="Hyperlink"/>
          </w:rPr>
          <w:t>call for supporting initiatives in the field of drug policy in 2016</w:t>
        </w:r>
      </w:hyperlink>
      <w:r w:rsidR="00557929">
        <w:t xml:space="preserve">. </w:t>
      </w:r>
      <w:r>
        <w:t xml:space="preserve"> </w:t>
      </w:r>
      <w:r w:rsidR="00557929">
        <w:t>Happily, this application was successful, leading to the establishment of the CSFD project.</w:t>
      </w:r>
    </w:p>
    <w:p w14:paraId="0D2F0152" w14:textId="77777777" w:rsidR="00EE1140" w:rsidRDefault="00EE1140" w:rsidP="00877E20">
      <w:pPr>
        <w:jc w:val="both"/>
      </w:pPr>
    </w:p>
    <w:p w14:paraId="5F526AF9" w14:textId="77777777" w:rsidR="00EE1140" w:rsidRDefault="00EE1140" w:rsidP="00877E20">
      <w:pPr>
        <w:jc w:val="both"/>
      </w:pPr>
    </w:p>
    <w:p w14:paraId="77DEB788" w14:textId="77777777" w:rsidR="00EE1140" w:rsidRDefault="00EE1140" w:rsidP="00877E20">
      <w:pPr>
        <w:jc w:val="both"/>
      </w:pPr>
    </w:p>
    <w:p w14:paraId="35AFBFA0" w14:textId="77777777" w:rsidR="0050567C" w:rsidRDefault="0050567C" w:rsidP="00877E20">
      <w:pPr>
        <w:jc w:val="both"/>
      </w:pPr>
    </w:p>
    <w:p w14:paraId="3257262E" w14:textId="77777777" w:rsidR="0050567C" w:rsidRDefault="0050567C" w:rsidP="00877E20">
      <w:pPr>
        <w:jc w:val="both"/>
      </w:pPr>
    </w:p>
    <w:p w14:paraId="5460905F" w14:textId="77777777" w:rsidR="0050567C" w:rsidRDefault="0050567C" w:rsidP="00877E20">
      <w:pPr>
        <w:jc w:val="both"/>
      </w:pPr>
    </w:p>
    <w:p w14:paraId="3633DDE2" w14:textId="77777777" w:rsidR="00EE1140" w:rsidRDefault="00EE1140" w:rsidP="00877E20">
      <w:pPr>
        <w:jc w:val="both"/>
      </w:pPr>
    </w:p>
    <w:p w14:paraId="1555DEFD" w14:textId="77777777" w:rsidR="00877E20" w:rsidRPr="00EC17DA" w:rsidRDefault="00877E20" w:rsidP="00877E20">
      <w:pPr>
        <w:jc w:val="both"/>
      </w:pPr>
    </w:p>
    <w:p w14:paraId="2EDFCB64" w14:textId="679C1CC1" w:rsidR="00707CEE" w:rsidRDefault="000F534F" w:rsidP="00BA1F8C">
      <w:pPr>
        <w:pStyle w:val="Heading1"/>
      </w:pPr>
      <w:bookmarkStart w:id="6" w:name="_Toc519865982"/>
      <w:r>
        <w:lastRenderedPageBreak/>
        <w:t>THE CSFD PROJECT</w:t>
      </w:r>
      <w:bookmarkEnd w:id="6"/>
    </w:p>
    <w:p w14:paraId="5A8A8E1F" w14:textId="2F5EB06F" w:rsidR="00707CEE" w:rsidRDefault="00557929" w:rsidP="00BA1F8C">
      <w:pPr>
        <w:pStyle w:val="Heading2"/>
      </w:pPr>
      <w:bookmarkStart w:id="7" w:name="_Toc519865983"/>
      <w:r>
        <w:t>Overview</w:t>
      </w:r>
      <w:bookmarkEnd w:id="7"/>
    </w:p>
    <w:p w14:paraId="0890D6CE" w14:textId="066F6066" w:rsidR="008F12B5" w:rsidRDefault="00557929" w:rsidP="00557929">
      <w:r>
        <w:t xml:space="preserve">As noted above, the CSFD Project is a project supported under the EC’s 2016 call for supporting initiatives in the field of drug policy. </w:t>
      </w:r>
      <w:r w:rsidR="008F12B5">
        <w:t xml:space="preserve">The project consortium, who have responsibility for delivering on the project’s work packages are all members of the </w:t>
      </w:r>
      <w:r w:rsidR="005756B6">
        <w:t>previous and current CSFD. They were</w:t>
      </w:r>
      <w:r w:rsidR="008F12B5">
        <w:t xml:space="preserve"> selected through an open call and mandated by the CSFD at the 2016 plenary </w:t>
      </w:r>
      <w:r w:rsidR="005756B6">
        <w:t>to proceed</w:t>
      </w:r>
      <w:r w:rsidR="008F12B5">
        <w:t xml:space="preserve"> with an application to the call.</w:t>
      </w:r>
    </w:p>
    <w:p w14:paraId="00C55E21" w14:textId="55E27FCE" w:rsidR="008F12B5" w:rsidRDefault="005756B6" w:rsidP="00557929">
      <w:pPr>
        <w:rPr>
          <w:rFonts w:cs="TimesNewRomanPSMT"/>
          <w:lang w:val="en-IE"/>
        </w:rPr>
      </w:pPr>
      <w:r>
        <w:t xml:space="preserve">The CSFD Project runs from </w:t>
      </w:r>
      <w:r w:rsidR="00404099">
        <w:t>November 2017 to end October 201</w:t>
      </w:r>
      <w:r>
        <w:t xml:space="preserve">9, and this is something to bear in mind as the current CSFD moves forward – the resources and supports under the project </w:t>
      </w:r>
      <w:r w:rsidR="00404099">
        <w:t>will not be available post-2019</w:t>
      </w:r>
      <w:r>
        <w:t xml:space="preserve">. </w:t>
      </w:r>
      <w:r w:rsidR="00404099">
        <w:t xml:space="preserve">It’s </w:t>
      </w:r>
      <w:r w:rsidR="00557929" w:rsidRPr="009E3B2B">
        <w:t xml:space="preserve">overall </w:t>
      </w:r>
      <w:r w:rsidR="009E3B2B" w:rsidRPr="009E3B2B">
        <w:t xml:space="preserve">aim is </w:t>
      </w:r>
      <w:r w:rsidR="009E3B2B" w:rsidRPr="008F12B5">
        <w:rPr>
          <w:b/>
          <w:i/>
        </w:rPr>
        <w:t>to support</w:t>
      </w:r>
      <w:r w:rsidR="009E3B2B" w:rsidRPr="008F12B5">
        <w:rPr>
          <w:rFonts w:cs="TimesNewRomanPSMT"/>
          <w:b/>
          <w:i/>
          <w:lang w:val="en-IE"/>
        </w:rPr>
        <w:t xml:space="preserve"> and enhance the work of the CSFD</w:t>
      </w:r>
      <w:r w:rsidR="009E3B2B">
        <w:rPr>
          <w:rFonts w:cs="TimesNewRomanPSMT"/>
          <w:lang w:val="en-IE"/>
        </w:rPr>
        <w:t>. In order to achieve this, it has 5 work packages</w:t>
      </w:r>
      <w:r w:rsidR="008F12B5">
        <w:rPr>
          <w:rFonts w:cs="TimesNewRomanPSMT"/>
          <w:lang w:val="en-IE"/>
        </w:rPr>
        <w:t xml:space="preserve"> (WPs)</w:t>
      </w:r>
      <w:r w:rsidR="009E3B2B">
        <w:rPr>
          <w:rFonts w:cs="TimesNewRomanPSMT"/>
          <w:lang w:val="en-IE"/>
        </w:rPr>
        <w:t xml:space="preserve"> – one on coordination and </w:t>
      </w:r>
      <w:r w:rsidR="008F12B5">
        <w:rPr>
          <w:rFonts w:cs="TimesNewRomanPSMT"/>
          <w:lang w:val="en-IE"/>
        </w:rPr>
        <w:t>one each aligned to each of the working groups of the CSFD. Specifically, the work packages and the respective coordinators are:</w:t>
      </w:r>
    </w:p>
    <w:tbl>
      <w:tblPr>
        <w:tblStyle w:val="TableGrid"/>
        <w:tblW w:w="0" w:type="auto"/>
        <w:tblLook w:val="04A0" w:firstRow="1" w:lastRow="0" w:firstColumn="1" w:lastColumn="0" w:noHBand="0" w:noVBand="1"/>
      </w:tblPr>
      <w:tblGrid>
        <w:gridCol w:w="4106"/>
        <w:gridCol w:w="4820"/>
      </w:tblGrid>
      <w:tr w:rsidR="00220F3B" w14:paraId="0FA9D0A4" w14:textId="737E4EB0" w:rsidTr="00220F3B">
        <w:tc>
          <w:tcPr>
            <w:tcW w:w="4106" w:type="dxa"/>
          </w:tcPr>
          <w:p w14:paraId="27751028" w14:textId="75022612" w:rsidR="00220F3B" w:rsidRPr="00BB693B" w:rsidRDefault="00220F3B" w:rsidP="00BB693B">
            <w:pPr>
              <w:jc w:val="center"/>
              <w:rPr>
                <w:rFonts w:cs="TimesNewRomanPSMT"/>
                <w:b/>
                <w:lang w:val="en-IE"/>
              </w:rPr>
            </w:pPr>
            <w:r w:rsidRPr="00BB693B">
              <w:rPr>
                <w:rFonts w:cs="TimesNewRomanPSMT"/>
                <w:b/>
                <w:lang w:val="en-IE"/>
              </w:rPr>
              <w:t>Work Package</w:t>
            </w:r>
          </w:p>
        </w:tc>
        <w:tc>
          <w:tcPr>
            <w:tcW w:w="4820" w:type="dxa"/>
          </w:tcPr>
          <w:p w14:paraId="50F98681" w14:textId="6E7B85E9" w:rsidR="00220F3B" w:rsidRPr="00BB693B" w:rsidRDefault="00220F3B" w:rsidP="00BB693B">
            <w:pPr>
              <w:jc w:val="center"/>
              <w:rPr>
                <w:rFonts w:cs="TimesNewRomanPSMT"/>
                <w:b/>
                <w:lang w:val="en-IE"/>
              </w:rPr>
            </w:pPr>
            <w:r w:rsidRPr="00BB693B">
              <w:rPr>
                <w:rFonts w:cs="TimesNewRomanPSMT"/>
                <w:b/>
                <w:lang w:val="en-IE"/>
              </w:rPr>
              <w:t>Work Package Coordinator</w:t>
            </w:r>
          </w:p>
        </w:tc>
      </w:tr>
      <w:tr w:rsidR="00220F3B" w14:paraId="1E48BA79" w14:textId="7002792A" w:rsidTr="00220F3B">
        <w:tc>
          <w:tcPr>
            <w:tcW w:w="4106" w:type="dxa"/>
          </w:tcPr>
          <w:p w14:paraId="00B5EBE3" w14:textId="2DBE1276" w:rsidR="00220F3B" w:rsidRPr="004670C5" w:rsidRDefault="00220F3B" w:rsidP="008F12B5">
            <w:pPr>
              <w:rPr>
                <w:rFonts w:cs="TimesNewRomanPSMT"/>
                <w:lang w:val="en-IE"/>
              </w:rPr>
            </w:pPr>
            <w:r w:rsidRPr="004670C5">
              <w:rPr>
                <w:rFonts w:cs="TimesNewRomanPSMT"/>
                <w:lang w:val="en-IE"/>
              </w:rPr>
              <w:t>WP0 – Management and Coordination</w:t>
            </w:r>
          </w:p>
        </w:tc>
        <w:tc>
          <w:tcPr>
            <w:tcW w:w="4820" w:type="dxa"/>
          </w:tcPr>
          <w:p w14:paraId="5E2721CE" w14:textId="54F3617E" w:rsidR="00220F3B" w:rsidRPr="004670C5" w:rsidRDefault="00220F3B" w:rsidP="008F12B5">
            <w:pPr>
              <w:rPr>
                <w:rFonts w:cs="TimesNewRomanPSMT"/>
                <w:lang w:val="en-IE"/>
              </w:rPr>
            </w:pPr>
            <w:r w:rsidRPr="004670C5">
              <w:rPr>
                <w:rFonts w:cs="TimesNewRomanPSMT"/>
                <w:lang w:val="en-IE"/>
              </w:rPr>
              <w:t>Ana Liffey Drug Project (ALDP) (Ireland)</w:t>
            </w:r>
          </w:p>
        </w:tc>
      </w:tr>
      <w:tr w:rsidR="00220F3B" w14:paraId="5048463A" w14:textId="59F0678B" w:rsidTr="00220F3B">
        <w:tc>
          <w:tcPr>
            <w:tcW w:w="4106" w:type="dxa"/>
          </w:tcPr>
          <w:p w14:paraId="60978360" w14:textId="77777777" w:rsidR="00220F3B" w:rsidRPr="004670C5" w:rsidRDefault="00220F3B" w:rsidP="008F12B5">
            <w:r w:rsidRPr="004670C5">
              <w:t>WP1 - Engaging in the evaluation of the</w:t>
            </w:r>
          </w:p>
          <w:p w14:paraId="2F97D703" w14:textId="77777777" w:rsidR="00220F3B" w:rsidRPr="004670C5" w:rsidRDefault="00220F3B" w:rsidP="008F12B5">
            <w:r w:rsidRPr="004670C5">
              <w:t>2013-2016 action plan and developing</w:t>
            </w:r>
          </w:p>
          <w:p w14:paraId="6F205F76" w14:textId="77777777" w:rsidR="00220F3B" w:rsidRPr="004670C5" w:rsidRDefault="00220F3B" w:rsidP="008F12B5">
            <w:r w:rsidRPr="004670C5">
              <w:t>recommendations for the 2016 – 2019</w:t>
            </w:r>
          </w:p>
          <w:p w14:paraId="672682B4" w14:textId="47FB15BF" w:rsidR="00220F3B" w:rsidRPr="004670C5" w:rsidRDefault="00220F3B" w:rsidP="008F12B5">
            <w:pPr>
              <w:rPr>
                <w:lang w:val="en-IE"/>
              </w:rPr>
            </w:pPr>
            <w:r w:rsidRPr="004670C5">
              <w:t>action plan on drugs</w:t>
            </w:r>
          </w:p>
        </w:tc>
        <w:tc>
          <w:tcPr>
            <w:tcW w:w="4820" w:type="dxa"/>
          </w:tcPr>
          <w:p w14:paraId="4B712FEC" w14:textId="6AC5A05A" w:rsidR="00220F3B" w:rsidRPr="004670C5" w:rsidRDefault="00220F3B" w:rsidP="008F12B5">
            <w:pPr>
              <w:rPr>
                <w:rFonts w:cs="TimesNewRomanPSMT"/>
                <w:lang w:val="en-IE"/>
              </w:rPr>
            </w:pPr>
            <w:r w:rsidRPr="004670C5">
              <w:rPr>
                <w:rFonts w:cs="TimesNewRomanPSMT"/>
                <w:lang w:val="en-IE"/>
              </w:rPr>
              <w:t>Rights Reporter Foundation (RRF) (Hungary)</w:t>
            </w:r>
          </w:p>
        </w:tc>
      </w:tr>
      <w:tr w:rsidR="00220F3B" w14:paraId="7DB85CC8" w14:textId="6937E6F0" w:rsidTr="00220F3B">
        <w:tc>
          <w:tcPr>
            <w:tcW w:w="4106" w:type="dxa"/>
          </w:tcPr>
          <w:p w14:paraId="7FBB0292" w14:textId="7AB387E0" w:rsidR="00220F3B" w:rsidRPr="004670C5" w:rsidRDefault="00220F3B" w:rsidP="00220F3B">
            <w:pPr>
              <w:autoSpaceDE w:val="0"/>
              <w:autoSpaceDN w:val="0"/>
              <w:adjustRightInd w:val="0"/>
              <w:spacing w:before="0" w:line="360" w:lineRule="auto"/>
              <w:rPr>
                <w:rFonts w:cs="TimesNewRomanPSMT"/>
                <w:lang w:val="en-IE"/>
              </w:rPr>
            </w:pPr>
            <w:r w:rsidRPr="004670C5">
              <w:rPr>
                <w:rFonts w:cs="TimesNewRomanPSMT"/>
                <w:lang w:val="en-IE"/>
              </w:rPr>
              <w:t>WP2 - Models of meaningful engagement with EU institutions on international drug policy issues</w:t>
            </w:r>
          </w:p>
        </w:tc>
        <w:tc>
          <w:tcPr>
            <w:tcW w:w="4820" w:type="dxa"/>
          </w:tcPr>
          <w:p w14:paraId="091E6E57" w14:textId="6C7F3EF5" w:rsidR="00220F3B" w:rsidRPr="004670C5" w:rsidRDefault="00220F3B" w:rsidP="00220F3B">
            <w:pPr>
              <w:spacing w:before="0" w:line="360" w:lineRule="auto"/>
            </w:pPr>
            <w:r w:rsidRPr="004670C5">
              <w:t>Union Espanola de Asociaciones y entidades de atencion al Drogodependiente (UNAD) (Spain)</w:t>
            </w:r>
          </w:p>
          <w:p w14:paraId="445EA3A2" w14:textId="3A3FA6C7" w:rsidR="00220F3B" w:rsidRPr="004670C5" w:rsidRDefault="00220F3B" w:rsidP="00220F3B">
            <w:pPr>
              <w:rPr>
                <w:lang w:val="en-IE"/>
              </w:rPr>
            </w:pPr>
          </w:p>
        </w:tc>
      </w:tr>
      <w:tr w:rsidR="00220F3B" w14:paraId="42774796" w14:textId="397DFED1" w:rsidTr="00220F3B">
        <w:tc>
          <w:tcPr>
            <w:tcW w:w="4106" w:type="dxa"/>
          </w:tcPr>
          <w:p w14:paraId="24CC6A2E" w14:textId="42CEA2A1" w:rsidR="00220F3B" w:rsidRPr="004670C5" w:rsidRDefault="00220F3B" w:rsidP="00220F3B">
            <w:pPr>
              <w:spacing w:before="0" w:line="360" w:lineRule="auto"/>
            </w:pPr>
            <w:r w:rsidRPr="004670C5">
              <w:t>WP3 - Assessing and strengthening national level civil society engagement for organisations working in the field of drugs</w:t>
            </w:r>
          </w:p>
        </w:tc>
        <w:tc>
          <w:tcPr>
            <w:tcW w:w="4820" w:type="dxa"/>
          </w:tcPr>
          <w:p w14:paraId="51123490" w14:textId="424316B5" w:rsidR="00220F3B" w:rsidRPr="004670C5" w:rsidRDefault="00220F3B" w:rsidP="00220F3B">
            <w:pPr>
              <w:rPr>
                <w:rFonts w:cs="TimesNewRomanPSMT"/>
                <w:lang w:val="en-IE"/>
              </w:rPr>
            </w:pPr>
            <w:r w:rsidRPr="004670C5">
              <w:rPr>
                <w:rFonts w:cs="TimesNewRomanPSMT"/>
                <w:lang w:val="en-IE"/>
              </w:rPr>
              <w:t>Stichting de Regenboog Groep (FRG / Correlation)</w:t>
            </w:r>
            <w:r w:rsidR="004670C5" w:rsidRPr="004670C5">
              <w:rPr>
                <w:rFonts w:cs="TimesNewRomanPSMT"/>
                <w:lang w:val="en-IE"/>
              </w:rPr>
              <w:t xml:space="preserve"> (Netherlands)</w:t>
            </w:r>
          </w:p>
        </w:tc>
      </w:tr>
      <w:tr w:rsidR="00220F3B" w14:paraId="2B59EA2E" w14:textId="77777777" w:rsidTr="00220F3B">
        <w:tc>
          <w:tcPr>
            <w:tcW w:w="4106" w:type="dxa"/>
          </w:tcPr>
          <w:p w14:paraId="5B8737B6" w14:textId="6E4F2C5E" w:rsidR="00220F3B" w:rsidRPr="004670C5" w:rsidRDefault="00220F3B" w:rsidP="004670C5">
            <w:pPr>
              <w:autoSpaceDE w:val="0"/>
              <w:autoSpaceDN w:val="0"/>
              <w:adjustRightInd w:val="0"/>
              <w:spacing w:before="0"/>
              <w:rPr>
                <w:rFonts w:cs="TimesNewRomanPSMT"/>
                <w:lang w:val="en-IE"/>
              </w:rPr>
            </w:pPr>
            <w:r w:rsidRPr="004670C5">
              <w:t xml:space="preserve">WP4 - </w:t>
            </w:r>
            <w:r w:rsidRPr="004670C5">
              <w:rPr>
                <w:rFonts w:cs="TimesNewRomanPSMT"/>
                <w:lang w:val="en-IE"/>
              </w:rPr>
              <w:t>M</w:t>
            </w:r>
            <w:r w:rsidR="004670C5" w:rsidRPr="004670C5">
              <w:rPr>
                <w:rFonts w:cs="TimesNewRomanPSMT"/>
                <w:lang w:val="en-IE"/>
              </w:rPr>
              <w:t xml:space="preserve">inimum quality standards – from </w:t>
            </w:r>
            <w:r w:rsidRPr="004670C5">
              <w:rPr>
                <w:rFonts w:cs="TimesNewRomanPSMT"/>
                <w:lang w:val="en-IE"/>
              </w:rPr>
              <w:t>consensus to practice</w:t>
            </w:r>
          </w:p>
        </w:tc>
        <w:tc>
          <w:tcPr>
            <w:tcW w:w="4820" w:type="dxa"/>
          </w:tcPr>
          <w:p w14:paraId="5D9E4FA5" w14:textId="326301E5" w:rsidR="004670C5" w:rsidRPr="004670C5" w:rsidRDefault="004670C5" w:rsidP="004670C5">
            <w:pPr>
              <w:autoSpaceDE w:val="0"/>
              <w:autoSpaceDN w:val="0"/>
              <w:adjustRightInd w:val="0"/>
              <w:spacing w:before="0"/>
              <w:rPr>
                <w:rFonts w:cs="TimesNewRomanPSMT"/>
                <w:lang w:val="en-IE"/>
              </w:rPr>
            </w:pPr>
            <w:r w:rsidRPr="004670C5">
              <w:rPr>
                <w:rFonts w:cs="TimesNewRomanPSMT"/>
                <w:lang w:val="en-IE"/>
              </w:rPr>
              <w:t>Instituto Europeo de Estudios en</w:t>
            </w:r>
          </w:p>
          <w:p w14:paraId="15ED1F49" w14:textId="670ED682" w:rsidR="004670C5" w:rsidRPr="004670C5" w:rsidRDefault="004670C5" w:rsidP="004670C5">
            <w:pPr>
              <w:autoSpaceDE w:val="0"/>
              <w:autoSpaceDN w:val="0"/>
              <w:adjustRightInd w:val="0"/>
              <w:spacing w:before="0"/>
              <w:rPr>
                <w:rFonts w:cs="TimesNewRomanPSMT"/>
                <w:lang w:val="en-IE"/>
              </w:rPr>
            </w:pPr>
            <w:r w:rsidRPr="004670C5">
              <w:rPr>
                <w:rFonts w:cs="TimesNewRomanPSMT"/>
                <w:lang w:val="en-IE"/>
              </w:rPr>
              <w:t>Prevencion (IREFREA) (Spain) (Co-beneficiary: In</w:t>
            </w:r>
            <w:r>
              <w:rPr>
                <w:rFonts w:cs="TimesNewRomanPSMT"/>
                <w:lang w:val="en-IE"/>
              </w:rPr>
              <w:t>stitut za Raziskave in R</w:t>
            </w:r>
            <w:r w:rsidRPr="004670C5">
              <w:rPr>
                <w:rFonts w:cs="TimesNewRomanPSMT"/>
                <w:lang w:val="en-IE"/>
              </w:rPr>
              <w:t>azvoj UTRIP</w:t>
            </w:r>
            <w:r>
              <w:rPr>
                <w:rFonts w:cs="TimesNewRomanPSMT"/>
                <w:lang w:val="en-IE"/>
              </w:rPr>
              <w:t xml:space="preserve"> Z</w:t>
            </w:r>
            <w:r w:rsidRPr="004670C5">
              <w:rPr>
                <w:rFonts w:cs="TimesNewRomanPSMT"/>
                <w:lang w:val="en-IE"/>
              </w:rPr>
              <w:t xml:space="preserve">avod (UTRIP) (Slovenia) </w:t>
            </w:r>
            <w:r>
              <w:rPr>
                <w:rFonts w:cs="TimesNewRomanPSMT"/>
                <w:lang w:val="en-IE"/>
              </w:rPr>
              <w:t>)</w:t>
            </w:r>
            <w:r w:rsidRPr="004670C5">
              <w:rPr>
                <w:rFonts w:cs="TimesNewRomanPSMT"/>
                <w:lang w:val="en-IE"/>
              </w:rPr>
              <w:t xml:space="preserve"> </w:t>
            </w:r>
          </w:p>
          <w:p w14:paraId="6D71370D" w14:textId="7D21B2F1" w:rsidR="00220F3B" w:rsidRPr="004670C5" w:rsidRDefault="00220F3B" w:rsidP="004670C5">
            <w:pPr>
              <w:rPr>
                <w:rFonts w:cs="TimesNewRomanPSMT"/>
                <w:lang w:val="en-IE"/>
              </w:rPr>
            </w:pPr>
          </w:p>
        </w:tc>
      </w:tr>
    </w:tbl>
    <w:p w14:paraId="02A1A310" w14:textId="03F0F47A" w:rsidR="008F12B5" w:rsidRDefault="008F12B5" w:rsidP="008F12B5">
      <w:pPr>
        <w:rPr>
          <w:rFonts w:cs="TimesNewRomanPSMT"/>
          <w:lang w:val="en-IE"/>
        </w:rPr>
      </w:pPr>
    </w:p>
    <w:p w14:paraId="63136424" w14:textId="77777777" w:rsidR="00EA43A5" w:rsidRDefault="00EA43A5" w:rsidP="008F12B5">
      <w:pPr>
        <w:rPr>
          <w:rFonts w:cs="TimesNewRomanPSMT"/>
          <w:lang w:val="en-IE"/>
        </w:rPr>
      </w:pPr>
    </w:p>
    <w:p w14:paraId="5065EFAB" w14:textId="77777777" w:rsidR="00EA43A5" w:rsidRDefault="00EA43A5" w:rsidP="008F12B5">
      <w:pPr>
        <w:rPr>
          <w:rFonts w:cs="TimesNewRomanPSMT"/>
          <w:lang w:val="en-IE"/>
        </w:rPr>
      </w:pPr>
    </w:p>
    <w:p w14:paraId="1FC0390E" w14:textId="77777777" w:rsidR="00EA43A5" w:rsidRDefault="00EA43A5" w:rsidP="008F12B5">
      <w:pPr>
        <w:rPr>
          <w:rFonts w:cs="TimesNewRomanPSMT"/>
          <w:lang w:val="en-IE"/>
        </w:rPr>
      </w:pPr>
    </w:p>
    <w:p w14:paraId="1E160ABB" w14:textId="77777777" w:rsidR="00EA43A5" w:rsidRDefault="00EA43A5" w:rsidP="00BB693B">
      <w:pPr>
        <w:pStyle w:val="Heading3"/>
        <w:sectPr w:rsidR="00EA43A5" w:rsidSect="004E1AED">
          <w:footerReference w:type="default" r:id="rId13"/>
          <w:pgSz w:w="12240" w:h="15840"/>
          <w:pgMar w:top="1440" w:right="1440" w:bottom="1440" w:left="1440" w:header="720" w:footer="720" w:gutter="0"/>
          <w:cols w:space="720"/>
          <w:titlePg/>
          <w:docGrid w:linePitch="299"/>
        </w:sectPr>
      </w:pPr>
    </w:p>
    <w:p w14:paraId="7EE03013" w14:textId="41DDA6D4" w:rsidR="00BB693B" w:rsidRDefault="00DD75F6" w:rsidP="00BA1F8C">
      <w:pPr>
        <w:pStyle w:val="Heading2"/>
      </w:pPr>
      <w:bookmarkStart w:id="8" w:name="_Toc519865984"/>
      <w:r>
        <w:lastRenderedPageBreak/>
        <w:t>Activities and d</w:t>
      </w:r>
      <w:r w:rsidR="000F534F">
        <w:t>eliverables</w:t>
      </w:r>
      <w:bookmarkEnd w:id="8"/>
    </w:p>
    <w:p w14:paraId="49BAA533" w14:textId="39AC957B" w:rsidR="008C3235" w:rsidRDefault="00902EC7" w:rsidP="00BB693B">
      <w:r>
        <w:t xml:space="preserve">Each WP includes a number of activities (things that are going to be undertaken as part of the work), as well as a number of deliverables (concrete things which will be produced as a result of the work). </w:t>
      </w:r>
      <w:r w:rsidR="00BB693B">
        <w:t>The following tables</w:t>
      </w:r>
      <w:r w:rsidR="0061788B">
        <w:t xml:space="preserve"> provide a reference guide,</w:t>
      </w:r>
      <w:r w:rsidR="00BB693B">
        <w:t xml:space="preserve"> set</w:t>
      </w:r>
      <w:r w:rsidR="0061788B">
        <w:t>ting</w:t>
      </w:r>
      <w:r w:rsidR="00FD196A">
        <w:t xml:space="preserve"> out the key activity areas </w:t>
      </w:r>
      <w:r w:rsidR="00BB693B">
        <w:t>and deliverables under each work package</w:t>
      </w:r>
      <w:r w:rsidR="008C3235">
        <w:t xml:space="preserve">, along with a note </w:t>
      </w:r>
      <w:r w:rsidR="0061788B">
        <w:t>explaining each</w:t>
      </w:r>
      <w:r w:rsidR="00BB693B">
        <w:t xml:space="preserve">. </w:t>
      </w:r>
      <w:r w:rsidR="00D71EDA">
        <w:t>It is important to note that it is likely that the deliverables are not the only concrete things that will be produced during the period. Rather</w:t>
      </w:r>
      <w:r w:rsidR="00BA1F8C">
        <w:t>,</w:t>
      </w:r>
      <w:r w:rsidR="00D71EDA">
        <w:t xml:space="preserve"> they are what the project is required to deliver under the grant agreement. </w:t>
      </w:r>
    </w:p>
    <w:p w14:paraId="5C69FEA4" w14:textId="7D346F58" w:rsidR="008C3235" w:rsidRDefault="000F534F" w:rsidP="00BA1F8C">
      <w:pPr>
        <w:pStyle w:val="Heading3"/>
      </w:pPr>
      <w:bookmarkStart w:id="9" w:name="_Toc519865985"/>
      <w:r>
        <w:t>WP0 – Management and C</w:t>
      </w:r>
      <w:r w:rsidR="008C3235">
        <w:t>oordination</w:t>
      </w:r>
      <w:bookmarkEnd w:id="9"/>
    </w:p>
    <w:tbl>
      <w:tblPr>
        <w:tblStyle w:val="TableGrid"/>
        <w:tblW w:w="13036" w:type="dxa"/>
        <w:tblLook w:val="04A0" w:firstRow="1" w:lastRow="0" w:firstColumn="1" w:lastColumn="0" w:noHBand="0" w:noVBand="1"/>
      </w:tblPr>
      <w:tblGrid>
        <w:gridCol w:w="1960"/>
        <w:gridCol w:w="418"/>
        <w:gridCol w:w="2720"/>
        <w:gridCol w:w="500"/>
        <w:gridCol w:w="7438"/>
      </w:tblGrid>
      <w:tr w:rsidR="00CF4E22" w14:paraId="2372F133" w14:textId="77777777" w:rsidTr="00EA43A5">
        <w:tc>
          <w:tcPr>
            <w:tcW w:w="1960" w:type="dxa"/>
            <w:shd w:val="clear" w:color="auto" w:fill="5DC7F8" w:themeFill="text2" w:themeFillTint="99"/>
          </w:tcPr>
          <w:p w14:paraId="734AD663" w14:textId="35C56868" w:rsidR="0061788B" w:rsidRPr="0061788B" w:rsidRDefault="0061788B" w:rsidP="0061788B">
            <w:pPr>
              <w:jc w:val="center"/>
              <w:rPr>
                <w:b/>
              </w:rPr>
            </w:pPr>
            <w:r w:rsidRPr="0061788B">
              <w:rPr>
                <w:b/>
              </w:rPr>
              <w:t>Activity</w:t>
            </w:r>
          </w:p>
        </w:tc>
        <w:tc>
          <w:tcPr>
            <w:tcW w:w="418" w:type="dxa"/>
            <w:shd w:val="clear" w:color="auto" w:fill="5DC7F8" w:themeFill="text2" w:themeFillTint="99"/>
          </w:tcPr>
          <w:p w14:paraId="7D4AB2BA" w14:textId="340F5D97" w:rsidR="0061788B" w:rsidRPr="0061788B" w:rsidRDefault="0061788B" w:rsidP="0061788B">
            <w:pPr>
              <w:jc w:val="center"/>
              <w:rPr>
                <w:b/>
              </w:rPr>
            </w:pPr>
            <w:r w:rsidRPr="0061788B">
              <w:rPr>
                <w:b/>
              </w:rPr>
              <w:t>#</w:t>
            </w:r>
          </w:p>
        </w:tc>
        <w:tc>
          <w:tcPr>
            <w:tcW w:w="2720" w:type="dxa"/>
            <w:shd w:val="clear" w:color="auto" w:fill="5DC7F8" w:themeFill="text2" w:themeFillTint="99"/>
          </w:tcPr>
          <w:p w14:paraId="190F99DD" w14:textId="7B260996" w:rsidR="0061788B" w:rsidRPr="0061788B" w:rsidRDefault="0061788B" w:rsidP="0061788B">
            <w:pPr>
              <w:jc w:val="center"/>
              <w:rPr>
                <w:b/>
              </w:rPr>
            </w:pPr>
            <w:r w:rsidRPr="0061788B">
              <w:rPr>
                <w:b/>
              </w:rPr>
              <w:t>Deliverable</w:t>
            </w:r>
          </w:p>
        </w:tc>
        <w:tc>
          <w:tcPr>
            <w:tcW w:w="500" w:type="dxa"/>
            <w:shd w:val="clear" w:color="auto" w:fill="5DC7F8" w:themeFill="text2" w:themeFillTint="99"/>
          </w:tcPr>
          <w:p w14:paraId="2B9CB057" w14:textId="2F1CFDC2" w:rsidR="0061788B" w:rsidRPr="0061788B" w:rsidRDefault="0061788B" w:rsidP="0061788B">
            <w:pPr>
              <w:jc w:val="center"/>
              <w:rPr>
                <w:b/>
              </w:rPr>
            </w:pPr>
            <w:r w:rsidRPr="0061788B">
              <w:rPr>
                <w:b/>
              </w:rPr>
              <w:t>#</w:t>
            </w:r>
          </w:p>
        </w:tc>
        <w:tc>
          <w:tcPr>
            <w:tcW w:w="7438" w:type="dxa"/>
            <w:shd w:val="clear" w:color="auto" w:fill="5DC7F8" w:themeFill="text2" w:themeFillTint="99"/>
          </w:tcPr>
          <w:p w14:paraId="068E7D8B" w14:textId="7A586161" w:rsidR="0061788B" w:rsidRPr="0061788B" w:rsidRDefault="0061788B" w:rsidP="0061788B">
            <w:pPr>
              <w:jc w:val="center"/>
              <w:rPr>
                <w:b/>
              </w:rPr>
            </w:pPr>
            <w:r w:rsidRPr="0061788B">
              <w:rPr>
                <w:b/>
              </w:rPr>
              <w:t>Note</w:t>
            </w:r>
          </w:p>
        </w:tc>
      </w:tr>
      <w:tr w:rsidR="00EA43A5" w14:paraId="57A1BF2A" w14:textId="77777777" w:rsidTr="00EA43A5">
        <w:tc>
          <w:tcPr>
            <w:tcW w:w="1960" w:type="dxa"/>
          </w:tcPr>
          <w:p w14:paraId="0B9BF1BF" w14:textId="78841A8E" w:rsidR="0061788B" w:rsidRDefault="006226AD" w:rsidP="008C3235">
            <w:r>
              <w:t>Project set up</w:t>
            </w:r>
          </w:p>
        </w:tc>
        <w:tc>
          <w:tcPr>
            <w:tcW w:w="418" w:type="dxa"/>
          </w:tcPr>
          <w:p w14:paraId="5F49AA5D" w14:textId="165EB6CF" w:rsidR="0061788B" w:rsidRDefault="006226AD" w:rsidP="008C3235">
            <w:r>
              <w:t>1</w:t>
            </w:r>
          </w:p>
        </w:tc>
        <w:tc>
          <w:tcPr>
            <w:tcW w:w="2720" w:type="dxa"/>
          </w:tcPr>
          <w:p w14:paraId="7895D30C" w14:textId="7EFBA10F" w:rsidR="0061788B" w:rsidRDefault="006226AD" w:rsidP="008C3235">
            <w:r>
              <w:t>Communications Plan</w:t>
            </w:r>
          </w:p>
        </w:tc>
        <w:tc>
          <w:tcPr>
            <w:tcW w:w="500" w:type="dxa"/>
          </w:tcPr>
          <w:p w14:paraId="0298C2DB" w14:textId="4A97EE80" w:rsidR="0061788B" w:rsidRDefault="006226AD" w:rsidP="008C3235">
            <w:r>
              <w:t>0.1</w:t>
            </w:r>
          </w:p>
        </w:tc>
        <w:tc>
          <w:tcPr>
            <w:tcW w:w="7438" w:type="dxa"/>
          </w:tcPr>
          <w:p w14:paraId="0E898350" w14:textId="3EDB4AE7" w:rsidR="0061788B" w:rsidRDefault="00CF4E22" w:rsidP="00CF4E22">
            <w:r>
              <w:t>The first part of this work was to organize and hold kick off meetings with the pr</w:t>
            </w:r>
            <w:r w:rsidR="005756B6">
              <w:t xml:space="preserve">oject partners and CSFD </w:t>
            </w:r>
            <w:r w:rsidR="00404099">
              <w:t xml:space="preserve">members. This took place at the last plenary session of the previous CSFD </w:t>
            </w:r>
            <w:r>
              <w:t xml:space="preserve"> which took place in Brussels in November </w:t>
            </w:r>
            <w:r w:rsidR="00404099">
              <w:t xml:space="preserve"> 2017. </w:t>
            </w:r>
            <w:r>
              <w:t>The deliverable out of these activities is this document</w:t>
            </w:r>
            <w:r w:rsidR="003B1061">
              <w:t>, the communications plan</w:t>
            </w:r>
            <w:r w:rsidR="00404099">
              <w:t>, which is updated as we progress.</w:t>
            </w:r>
            <w:r>
              <w:t>.</w:t>
            </w:r>
          </w:p>
          <w:p w14:paraId="26CE6913" w14:textId="4DE4083D" w:rsidR="003B1061" w:rsidRDefault="003B1061" w:rsidP="00CF4E22"/>
        </w:tc>
      </w:tr>
      <w:tr w:rsidR="00EA43A5" w14:paraId="71F1D1A8" w14:textId="77777777" w:rsidTr="00EA43A5">
        <w:tc>
          <w:tcPr>
            <w:tcW w:w="1960" w:type="dxa"/>
          </w:tcPr>
          <w:p w14:paraId="732F901D" w14:textId="562685FA" w:rsidR="006226AD" w:rsidRDefault="006226AD" w:rsidP="006226AD">
            <w:r>
              <w:t xml:space="preserve">Support to </w:t>
            </w:r>
            <w:r w:rsidR="00CF4E22">
              <w:t>CG/</w:t>
            </w:r>
            <w:r>
              <w:t>WGs</w:t>
            </w:r>
          </w:p>
        </w:tc>
        <w:tc>
          <w:tcPr>
            <w:tcW w:w="418" w:type="dxa"/>
          </w:tcPr>
          <w:p w14:paraId="76E8EC7A" w14:textId="3838BF42" w:rsidR="006226AD" w:rsidRDefault="00CF4E22" w:rsidP="006226AD">
            <w:r>
              <w:t>2</w:t>
            </w:r>
          </w:p>
        </w:tc>
        <w:tc>
          <w:tcPr>
            <w:tcW w:w="2720" w:type="dxa"/>
          </w:tcPr>
          <w:p w14:paraId="02B88AEC" w14:textId="1EEEA94E" w:rsidR="006226AD" w:rsidRDefault="006226AD" w:rsidP="006226AD">
            <w:r>
              <w:t xml:space="preserve">Minutes of </w:t>
            </w:r>
            <w:r w:rsidR="00CF4E22">
              <w:t>CG/</w:t>
            </w:r>
            <w:r>
              <w:t>WG meetings</w:t>
            </w:r>
          </w:p>
        </w:tc>
        <w:tc>
          <w:tcPr>
            <w:tcW w:w="500" w:type="dxa"/>
          </w:tcPr>
          <w:p w14:paraId="4A719A1A" w14:textId="137CC800" w:rsidR="006226AD" w:rsidRDefault="00CF4E22" w:rsidP="006226AD">
            <w:r>
              <w:t>0.2</w:t>
            </w:r>
          </w:p>
        </w:tc>
        <w:tc>
          <w:tcPr>
            <w:tcW w:w="7438" w:type="dxa"/>
          </w:tcPr>
          <w:p w14:paraId="5F0F6F5F" w14:textId="77777777" w:rsidR="006226AD" w:rsidRDefault="00CF4E22" w:rsidP="006226AD">
            <w:r>
              <w:t>The bulk of the work in this WP is in providing su</w:t>
            </w:r>
            <w:r w:rsidR="003B1061">
              <w:t xml:space="preserve">pports to the core group and the work groups of the </w:t>
            </w:r>
            <w:r w:rsidR="00EA43A5">
              <w:t>forum. This takes the following forms:</w:t>
            </w:r>
          </w:p>
          <w:p w14:paraId="23D55109" w14:textId="2D62B026" w:rsidR="00EA43A5" w:rsidRDefault="00EA43A5" w:rsidP="00EA43A5">
            <w:pPr>
              <w:pStyle w:val="ListParagraph"/>
              <w:numPr>
                <w:ilvl w:val="0"/>
                <w:numId w:val="19"/>
              </w:numPr>
            </w:pPr>
            <w:r>
              <w:t>The o</w:t>
            </w:r>
            <w:r w:rsidR="00D20C4E">
              <w:t xml:space="preserve">rganisation, </w:t>
            </w:r>
            <w:r>
              <w:t>ho</w:t>
            </w:r>
            <w:r w:rsidR="00D20C4E">
              <w:t>sting and minuting</w:t>
            </w:r>
            <w:r>
              <w:t xml:space="preserve"> of one face to face core group meeting per year</w:t>
            </w:r>
          </w:p>
          <w:p w14:paraId="252F5848" w14:textId="3AD33BD5" w:rsidR="00EA43A5" w:rsidRDefault="00EA43A5" w:rsidP="00EA43A5">
            <w:pPr>
              <w:pStyle w:val="ListParagraph"/>
              <w:numPr>
                <w:ilvl w:val="0"/>
                <w:numId w:val="19"/>
              </w:numPr>
            </w:pPr>
            <w:r>
              <w:t xml:space="preserve">The organisation , </w:t>
            </w:r>
            <w:r w:rsidR="00D20C4E">
              <w:t>host</w:t>
            </w:r>
            <w:r>
              <w:t>ing and minuting of c</w:t>
            </w:r>
            <w:r w:rsidR="00D20C4E">
              <w:t>.</w:t>
            </w:r>
            <w:r>
              <w:t xml:space="preserve">20 conference calls </w:t>
            </w:r>
            <w:r w:rsidRPr="00EA43A5">
              <w:rPr>
                <w:i/>
              </w:rPr>
              <w:t>per annum</w:t>
            </w:r>
            <w:r>
              <w:t xml:space="preserve"> – one per quarter for each of the working groups and the core group</w:t>
            </w:r>
          </w:p>
          <w:p w14:paraId="54AB2D53" w14:textId="701D996B" w:rsidR="00D20C4E" w:rsidRDefault="00D20C4E" w:rsidP="00EA43A5">
            <w:pPr>
              <w:pStyle w:val="ListParagraph"/>
              <w:numPr>
                <w:ilvl w:val="0"/>
                <w:numId w:val="19"/>
              </w:numPr>
            </w:pPr>
            <w:r>
              <w:t xml:space="preserve">Additional secretariat support limited to 12 days </w:t>
            </w:r>
            <w:r w:rsidRPr="00D20C4E">
              <w:rPr>
                <w:i/>
              </w:rPr>
              <w:t>per annum</w:t>
            </w:r>
            <w:r>
              <w:t xml:space="preserve"> </w:t>
            </w:r>
            <w:r w:rsidRPr="00D20C4E">
              <w:rPr>
                <w:i/>
              </w:rPr>
              <w:t>per workgroup</w:t>
            </w:r>
            <w:r>
              <w:t xml:space="preserve"> to the CSFD workgroup / chairs   </w:t>
            </w:r>
          </w:p>
          <w:p w14:paraId="475AA38B" w14:textId="6B79EB11" w:rsidR="00EA43A5" w:rsidRDefault="00EA43A5" w:rsidP="00EA43A5">
            <w:pPr>
              <w:pStyle w:val="ListParagraph"/>
              <w:numPr>
                <w:ilvl w:val="0"/>
                <w:numId w:val="19"/>
              </w:numPr>
            </w:pPr>
            <w:r>
              <w:t xml:space="preserve">Financial support limited to a maximum of 10 days </w:t>
            </w:r>
            <w:r w:rsidRPr="00EA43A5">
              <w:rPr>
                <w:i/>
              </w:rPr>
              <w:t>p</w:t>
            </w:r>
            <w:r>
              <w:rPr>
                <w:i/>
              </w:rPr>
              <w:t>er</w:t>
            </w:r>
            <w:r w:rsidRPr="00EA43A5">
              <w:rPr>
                <w:i/>
              </w:rPr>
              <w:t xml:space="preserve"> annum</w:t>
            </w:r>
            <w:r>
              <w:rPr>
                <w:i/>
              </w:rPr>
              <w:t xml:space="preserve"> </w:t>
            </w:r>
            <w:r>
              <w:t>for the chair / vice chair of the forum, payable to their employer</w:t>
            </w:r>
            <w:r w:rsidR="00196145">
              <w:t xml:space="preserve">. </w:t>
            </w:r>
            <w:r>
              <w:t xml:space="preserve"> </w:t>
            </w:r>
          </w:p>
          <w:p w14:paraId="4983AA64" w14:textId="694EBD33" w:rsidR="00EA43A5" w:rsidRDefault="00EA43A5" w:rsidP="00EA43A5">
            <w:pPr>
              <w:pStyle w:val="ListParagraph"/>
              <w:numPr>
                <w:ilvl w:val="0"/>
                <w:numId w:val="19"/>
              </w:numPr>
            </w:pPr>
            <w:r>
              <w:t xml:space="preserve">The hosting and management of a centralized system for all documents and information related to the CSFD’s work. Rather than having parallel systems, this will take the form of a secure members’ area on the CSFD website which </w:t>
            </w:r>
            <w:r w:rsidR="00404099">
              <w:t xml:space="preserve">has been </w:t>
            </w:r>
            <w:r>
              <w:t>developed by FRG under WP3.</w:t>
            </w:r>
          </w:p>
          <w:p w14:paraId="7CB61FE0" w14:textId="22B82338" w:rsidR="00D20C4E" w:rsidRDefault="00741B02" w:rsidP="00404099">
            <w:r>
              <w:lastRenderedPageBreak/>
              <w:t xml:space="preserve">The key deliverables from this activity will be the minutes of WG and CG meetings.  </w:t>
            </w:r>
          </w:p>
        </w:tc>
      </w:tr>
      <w:tr w:rsidR="00EA43A5" w14:paraId="09BEFFBB" w14:textId="77777777" w:rsidTr="00EA43A5">
        <w:tc>
          <w:tcPr>
            <w:tcW w:w="1960" w:type="dxa"/>
          </w:tcPr>
          <w:p w14:paraId="782DAE85" w14:textId="245A7C9A" w:rsidR="006226AD" w:rsidRDefault="00CF4E22" w:rsidP="006226AD">
            <w:r>
              <w:lastRenderedPageBreak/>
              <w:t>General Management</w:t>
            </w:r>
          </w:p>
        </w:tc>
        <w:tc>
          <w:tcPr>
            <w:tcW w:w="418" w:type="dxa"/>
          </w:tcPr>
          <w:p w14:paraId="191A5280" w14:textId="488CB174" w:rsidR="006226AD" w:rsidRDefault="00CF4E22" w:rsidP="006226AD">
            <w:r>
              <w:t>3</w:t>
            </w:r>
          </w:p>
        </w:tc>
        <w:tc>
          <w:tcPr>
            <w:tcW w:w="2720" w:type="dxa"/>
          </w:tcPr>
          <w:p w14:paraId="0B8D1B3B" w14:textId="3A8989D1" w:rsidR="006226AD" w:rsidRDefault="00CF4E22" w:rsidP="006226AD">
            <w:r>
              <w:t>Midterm progress report</w:t>
            </w:r>
          </w:p>
        </w:tc>
        <w:tc>
          <w:tcPr>
            <w:tcW w:w="500" w:type="dxa"/>
          </w:tcPr>
          <w:p w14:paraId="30D36062" w14:textId="396F8732" w:rsidR="006226AD" w:rsidRDefault="00CF4E22" w:rsidP="006226AD">
            <w:r>
              <w:t>0.3</w:t>
            </w:r>
          </w:p>
        </w:tc>
        <w:tc>
          <w:tcPr>
            <w:tcW w:w="7438" w:type="dxa"/>
          </w:tcPr>
          <w:p w14:paraId="3F5A641A" w14:textId="0BEA4430" w:rsidR="006226AD" w:rsidRDefault="00741B02" w:rsidP="003B7F76">
            <w:r>
              <w:t>This work</w:t>
            </w:r>
            <w:r w:rsidR="00380655">
              <w:t xml:space="preserve"> </w:t>
            </w:r>
            <w:r>
              <w:t>package also has reporting obligations to the EC in relation to the project</w:t>
            </w:r>
            <w:r w:rsidR="003B7F76">
              <w:t xml:space="preserve"> management. The</w:t>
            </w:r>
            <w:r>
              <w:t xml:space="preserve"> deliverable </w:t>
            </w:r>
            <w:r w:rsidR="003B7F76">
              <w:t xml:space="preserve">during the project </w:t>
            </w:r>
            <w:r>
              <w:t xml:space="preserve">is a midterm progress report. </w:t>
            </w:r>
          </w:p>
        </w:tc>
      </w:tr>
    </w:tbl>
    <w:p w14:paraId="59652D3D" w14:textId="77777777" w:rsidR="008C3235" w:rsidRDefault="008C3235" w:rsidP="008C3235"/>
    <w:p w14:paraId="4E190A57" w14:textId="77777777" w:rsidR="0061788B" w:rsidRPr="008C3235" w:rsidRDefault="0061788B" w:rsidP="008C3235"/>
    <w:p w14:paraId="76A572B8" w14:textId="5F0749C1" w:rsidR="0061788B" w:rsidRDefault="000F534F" w:rsidP="00BA1F8C">
      <w:pPr>
        <w:pStyle w:val="Heading3"/>
      </w:pPr>
      <w:bookmarkStart w:id="10" w:name="_Toc519865986"/>
      <w:r>
        <w:t>WP1 – E</w:t>
      </w:r>
      <w:r w:rsidR="0061788B">
        <w:t xml:space="preserve">ngagement with The </w:t>
      </w:r>
      <w:r>
        <w:t>EU Action Plans on D</w:t>
      </w:r>
      <w:r w:rsidR="0061788B">
        <w:t>rugs</w:t>
      </w:r>
      <w:bookmarkEnd w:id="10"/>
    </w:p>
    <w:p w14:paraId="442F054A" w14:textId="77777777" w:rsidR="0061788B" w:rsidRDefault="0061788B" w:rsidP="0061788B"/>
    <w:tbl>
      <w:tblPr>
        <w:tblStyle w:val="TableGrid"/>
        <w:tblW w:w="13036" w:type="dxa"/>
        <w:tblLook w:val="04A0" w:firstRow="1" w:lastRow="0" w:firstColumn="1" w:lastColumn="0" w:noHBand="0" w:noVBand="1"/>
      </w:tblPr>
      <w:tblGrid>
        <w:gridCol w:w="1970"/>
        <w:gridCol w:w="419"/>
        <w:gridCol w:w="3346"/>
        <w:gridCol w:w="486"/>
        <w:gridCol w:w="6815"/>
      </w:tblGrid>
      <w:tr w:rsidR="00380655" w14:paraId="22D6BC35" w14:textId="77777777" w:rsidTr="00FD196A">
        <w:tc>
          <w:tcPr>
            <w:tcW w:w="1970" w:type="dxa"/>
            <w:shd w:val="clear" w:color="auto" w:fill="5DC7F8" w:themeFill="text2" w:themeFillTint="99"/>
          </w:tcPr>
          <w:p w14:paraId="5AEAB8E1" w14:textId="77777777" w:rsidR="0061788B" w:rsidRPr="0061788B" w:rsidRDefault="0061788B" w:rsidP="002630F2">
            <w:pPr>
              <w:jc w:val="center"/>
              <w:rPr>
                <w:b/>
              </w:rPr>
            </w:pPr>
            <w:r w:rsidRPr="0061788B">
              <w:rPr>
                <w:b/>
              </w:rPr>
              <w:t>Activity</w:t>
            </w:r>
          </w:p>
        </w:tc>
        <w:tc>
          <w:tcPr>
            <w:tcW w:w="419" w:type="dxa"/>
            <w:shd w:val="clear" w:color="auto" w:fill="5DC7F8" w:themeFill="text2" w:themeFillTint="99"/>
          </w:tcPr>
          <w:p w14:paraId="79C37723" w14:textId="77777777" w:rsidR="0061788B" w:rsidRPr="0061788B" w:rsidRDefault="0061788B" w:rsidP="002630F2">
            <w:pPr>
              <w:jc w:val="center"/>
              <w:rPr>
                <w:b/>
              </w:rPr>
            </w:pPr>
            <w:r w:rsidRPr="0061788B">
              <w:rPr>
                <w:b/>
              </w:rPr>
              <w:t>#</w:t>
            </w:r>
          </w:p>
        </w:tc>
        <w:tc>
          <w:tcPr>
            <w:tcW w:w="3346" w:type="dxa"/>
            <w:shd w:val="clear" w:color="auto" w:fill="5DC7F8" w:themeFill="text2" w:themeFillTint="99"/>
          </w:tcPr>
          <w:p w14:paraId="5ABE6D07" w14:textId="77777777" w:rsidR="0061788B" w:rsidRPr="0061788B" w:rsidRDefault="0061788B" w:rsidP="002630F2">
            <w:pPr>
              <w:jc w:val="center"/>
              <w:rPr>
                <w:b/>
              </w:rPr>
            </w:pPr>
            <w:r w:rsidRPr="0061788B">
              <w:rPr>
                <w:b/>
              </w:rPr>
              <w:t>Deliverable</w:t>
            </w:r>
          </w:p>
        </w:tc>
        <w:tc>
          <w:tcPr>
            <w:tcW w:w="486" w:type="dxa"/>
            <w:shd w:val="clear" w:color="auto" w:fill="5DC7F8" w:themeFill="text2" w:themeFillTint="99"/>
          </w:tcPr>
          <w:p w14:paraId="5669945C" w14:textId="77777777" w:rsidR="0061788B" w:rsidRPr="0061788B" w:rsidRDefault="0061788B" w:rsidP="002630F2">
            <w:pPr>
              <w:jc w:val="center"/>
              <w:rPr>
                <w:b/>
              </w:rPr>
            </w:pPr>
            <w:r w:rsidRPr="0061788B">
              <w:rPr>
                <w:b/>
              </w:rPr>
              <w:t>#</w:t>
            </w:r>
          </w:p>
        </w:tc>
        <w:tc>
          <w:tcPr>
            <w:tcW w:w="6815" w:type="dxa"/>
            <w:shd w:val="clear" w:color="auto" w:fill="5DC7F8" w:themeFill="text2" w:themeFillTint="99"/>
          </w:tcPr>
          <w:p w14:paraId="2B6D8010" w14:textId="77777777" w:rsidR="0061788B" w:rsidRPr="0061788B" w:rsidRDefault="0061788B" w:rsidP="002630F2">
            <w:pPr>
              <w:jc w:val="center"/>
              <w:rPr>
                <w:b/>
              </w:rPr>
            </w:pPr>
            <w:r w:rsidRPr="0061788B">
              <w:rPr>
                <w:b/>
              </w:rPr>
              <w:t>Note</w:t>
            </w:r>
          </w:p>
        </w:tc>
      </w:tr>
      <w:tr w:rsidR="00380655" w14:paraId="168EC853" w14:textId="77777777" w:rsidTr="00FD196A">
        <w:tc>
          <w:tcPr>
            <w:tcW w:w="1970" w:type="dxa"/>
          </w:tcPr>
          <w:p w14:paraId="22FF014A" w14:textId="2A75EE68" w:rsidR="0061788B" w:rsidRDefault="003B7F76" w:rsidP="003B7F76">
            <w:r>
              <w:t>Evaluation of EU Action Plan implementation</w:t>
            </w:r>
          </w:p>
        </w:tc>
        <w:tc>
          <w:tcPr>
            <w:tcW w:w="419" w:type="dxa"/>
          </w:tcPr>
          <w:p w14:paraId="2BE14B07" w14:textId="163E567C" w:rsidR="0061788B" w:rsidRDefault="00380655" w:rsidP="002630F2">
            <w:r>
              <w:t>4</w:t>
            </w:r>
          </w:p>
        </w:tc>
        <w:tc>
          <w:tcPr>
            <w:tcW w:w="3346" w:type="dxa"/>
          </w:tcPr>
          <w:p w14:paraId="7D080888" w14:textId="0947D5D0" w:rsidR="0061788B" w:rsidRDefault="003B7F76" w:rsidP="002630F2">
            <w:r>
              <w:t>Report</w:t>
            </w:r>
          </w:p>
        </w:tc>
        <w:tc>
          <w:tcPr>
            <w:tcW w:w="486" w:type="dxa"/>
          </w:tcPr>
          <w:p w14:paraId="383C4411" w14:textId="23E251B9" w:rsidR="0061788B" w:rsidRDefault="003B7F76" w:rsidP="002630F2">
            <w:r>
              <w:t>1.1</w:t>
            </w:r>
          </w:p>
        </w:tc>
        <w:tc>
          <w:tcPr>
            <w:tcW w:w="6815" w:type="dxa"/>
          </w:tcPr>
          <w:p w14:paraId="7B0C00FC" w14:textId="0CBD3BD3" w:rsidR="0061788B" w:rsidRDefault="00380655" w:rsidP="00380655">
            <w:r>
              <w:t>The aim is to produce a questionnaire to evaluate the implementation of the action plan from the perspective of civil society. The key deliverable will be a report with recommendations.</w:t>
            </w:r>
            <w:r w:rsidR="00404099">
              <w:t xml:space="preserve"> A draft report has been developed and will be presented at the plenary meeting in July 2018.</w:t>
            </w:r>
          </w:p>
        </w:tc>
      </w:tr>
      <w:tr w:rsidR="00380655" w14:paraId="6C204F90" w14:textId="77777777" w:rsidTr="00FD196A">
        <w:tc>
          <w:tcPr>
            <w:tcW w:w="1970" w:type="dxa"/>
          </w:tcPr>
          <w:p w14:paraId="7EA7C688" w14:textId="3B2A3F39" w:rsidR="0061788B" w:rsidRDefault="00FD196A" w:rsidP="002630F2">
            <w:r>
              <w:t>Follow up advocacy tools</w:t>
            </w:r>
          </w:p>
        </w:tc>
        <w:tc>
          <w:tcPr>
            <w:tcW w:w="419" w:type="dxa"/>
          </w:tcPr>
          <w:p w14:paraId="057839F5" w14:textId="70889308" w:rsidR="0061788B" w:rsidRDefault="00380655" w:rsidP="002630F2">
            <w:r>
              <w:t>5</w:t>
            </w:r>
          </w:p>
        </w:tc>
        <w:tc>
          <w:tcPr>
            <w:tcW w:w="3346" w:type="dxa"/>
          </w:tcPr>
          <w:p w14:paraId="51F0CC07" w14:textId="77777777" w:rsidR="0061788B" w:rsidRDefault="00FD196A" w:rsidP="002630F2">
            <w:r>
              <w:t>Video</w:t>
            </w:r>
          </w:p>
          <w:p w14:paraId="70542ADE" w14:textId="43F9F7FE" w:rsidR="00FD196A" w:rsidRDefault="00FD196A" w:rsidP="002630F2">
            <w:r>
              <w:t>Case studies</w:t>
            </w:r>
          </w:p>
        </w:tc>
        <w:tc>
          <w:tcPr>
            <w:tcW w:w="486" w:type="dxa"/>
          </w:tcPr>
          <w:p w14:paraId="02EDA9E3" w14:textId="77777777" w:rsidR="0061788B" w:rsidRDefault="00FD196A" w:rsidP="002630F2">
            <w:r>
              <w:t>1.2</w:t>
            </w:r>
          </w:p>
          <w:p w14:paraId="67FD6FB2" w14:textId="729B1ED0" w:rsidR="00FD196A" w:rsidRDefault="00FD196A" w:rsidP="002630F2">
            <w:r>
              <w:t>1.3</w:t>
            </w:r>
          </w:p>
        </w:tc>
        <w:tc>
          <w:tcPr>
            <w:tcW w:w="6815" w:type="dxa"/>
          </w:tcPr>
          <w:p w14:paraId="00B2F2FC" w14:textId="7AEEB75E" w:rsidR="00196145" w:rsidRDefault="00FD196A" w:rsidP="00D463C3">
            <w:r>
              <w:t>Building on the report, WP1 will also produce two distinct advocacy resources</w:t>
            </w:r>
            <w:r w:rsidR="00353B1B">
              <w:t>, both of which are project deliverables</w:t>
            </w:r>
            <w:r>
              <w:t>.</w:t>
            </w:r>
            <w:r w:rsidR="00F6002E">
              <w:t xml:space="preserve"> </w:t>
            </w:r>
            <w:r>
              <w:t xml:space="preserve"> First, a video resource to communicate the findings and recommendations of the report to non-expert audiences. Second, four case studies highlighting successes, gaps and challenges in the implementation of the EU plan at national/local  levels. </w:t>
            </w:r>
            <w:r w:rsidR="00D463C3">
              <w:t xml:space="preserve">These </w:t>
            </w:r>
            <w:r w:rsidR="008C101E">
              <w:t xml:space="preserve"> case studies </w:t>
            </w:r>
            <w:r w:rsidR="00D463C3">
              <w:t xml:space="preserve">will be linked to </w:t>
            </w:r>
            <w:r w:rsidR="008C101E">
              <w:t>which will be dev</w:t>
            </w:r>
            <w:r w:rsidR="00D463C3">
              <w:t>eloped under activity 9 in WP 3, and a call for participants will be circulated to members at the plenary session in July 2018.</w:t>
            </w:r>
          </w:p>
        </w:tc>
      </w:tr>
      <w:tr w:rsidR="00400C0B" w14:paraId="0F53DD10" w14:textId="77777777" w:rsidTr="00FD196A">
        <w:tc>
          <w:tcPr>
            <w:tcW w:w="1970" w:type="dxa"/>
          </w:tcPr>
          <w:p w14:paraId="0A8EC8A5" w14:textId="045F7625" w:rsidR="00400C0B" w:rsidRDefault="00400C0B" w:rsidP="002630F2">
            <w:r>
              <w:t>Workgroup meeting</w:t>
            </w:r>
          </w:p>
        </w:tc>
        <w:tc>
          <w:tcPr>
            <w:tcW w:w="419" w:type="dxa"/>
          </w:tcPr>
          <w:p w14:paraId="22B42035" w14:textId="17390A84" w:rsidR="00400C0B" w:rsidRDefault="00400C0B" w:rsidP="002630F2">
            <w:r>
              <w:t>6</w:t>
            </w:r>
          </w:p>
        </w:tc>
        <w:tc>
          <w:tcPr>
            <w:tcW w:w="3346" w:type="dxa"/>
          </w:tcPr>
          <w:p w14:paraId="734468EB" w14:textId="77777777" w:rsidR="00400C0B" w:rsidRDefault="00400C0B" w:rsidP="002630F2"/>
        </w:tc>
        <w:tc>
          <w:tcPr>
            <w:tcW w:w="486" w:type="dxa"/>
          </w:tcPr>
          <w:p w14:paraId="2279ED25" w14:textId="77777777" w:rsidR="00400C0B" w:rsidRDefault="00400C0B" w:rsidP="002630F2"/>
        </w:tc>
        <w:tc>
          <w:tcPr>
            <w:tcW w:w="6815" w:type="dxa"/>
          </w:tcPr>
          <w:p w14:paraId="3A8B5BF7" w14:textId="0D40574B" w:rsidR="00400C0B" w:rsidRDefault="00400C0B" w:rsidP="00D463C3">
            <w:r>
              <w:t xml:space="preserve">There </w:t>
            </w:r>
            <w:r w:rsidR="00D463C3">
              <w:t>will be a working meeting in Budapest for 10 workgroup members to progress the workgroup’s activities under the project.</w:t>
            </w:r>
            <w:r>
              <w:t xml:space="preserve"> </w:t>
            </w:r>
          </w:p>
        </w:tc>
      </w:tr>
    </w:tbl>
    <w:p w14:paraId="2D777FCD" w14:textId="77777777" w:rsidR="00BB693B" w:rsidRDefault="00BB693B" w:rsidP="00BB693B"/>
    <w:p w14:paraId="2800E0F3" w14:textId="77777777" w:rsidR="0061788B" w:rsidRDefault="0061788B" w:rsidP="00BB693B"/>
    <w:p w14:paraId="03791DC7" w14:textId="77777777" w:rsidR="00EE1140" w:rsidRPr="00BB693B" w:rsidRDefault="00EE1140" w:rsidP="00BB693B"/>
    <w:p w14:paraId="75381D3E" w14:textId="508D4B38" w:rsidR="0061788B" w:rsidRDefault="000F534F" w:rsidP="00BA1F8C">
      <w:pPr>
        <w:pStyle w:val="Heading3"/>
      </w:pPr>
      <w:bookmarkStart w:id="11" w:name="_Toc519865987"/>
      <w:r>
        <w:t>WP2 – Engagement with the I</w:t>
      </w:r>
      <w:r w:rsidR="0061788B">
        <w:t>nstitutions</w:t>
      </w:r>
      <w:bookmarkEnd w:id="11"/>
    </w:p>
    <w:p w14:paraId="04C6C4E5" w14:textId="77777777" w:rsidR="0061788B" w:rsidRDefault="0061788B" w:rsidP="0061788B"/>
    <w:tbl>
      <w:tblPr>
        <w:tblStyle w:val="TableGrid"/>
        <w:tblW w:w="13036" w:type="dxa"/>
        <w:tblLook w:val="04A0" w:firstRow="1" w:lastRow="0" w:firstColumn="1" w:lastColumn="0" w:noHBand="0" w:noVBand="1"/>
      </w:tblPr>
      <w:tblGrid>
        <w:gridCol w:w="1967"/>
        <w:gridCol w:w="419"/>
        <w:gridCol w:w="3347"/>
        <w:gridCol w:w="499"/>
        <w:gridCol w:w="6804"/>
      </w:tblGrid>
      <w:tr w:rsidR="00FD196A" w14:paraId="7D4079BB" w14:textId="77777777" w:rsidTr="008C101E">
        <w:tc>
          <w:tcPr>
            <w:tcW w:w="1967" w:type="dxa"/>
            <w:shd w:val="clear" w:color="auto" w:fill="5DC7F8" w:themeFill="text2" w:themeFillTint="99"/>
          </w:tcPr>
          <w:p w14:paraId="587C31EC" w14:textId="77777777" w:rsidR="0061788B" w:rsidRPr="0061788B" w:rsidRDefault="0061788B" w:rsidP="002630F2">
            <w:pPr>
              <w:jc w:val="center"/>
              <w:rPr>
                <w:b/>
              </w:rPr>
            </w:pPr>
            <w:r w:rsidRPr="0061788B">
              <w:rPr>
                <w:b/>
              </w:rPr>
              <w:t>Activity</w:t>
            </w:r>
          </w:p>
        </w:tc>
        <w:tc>
          <w:tcPr>
            <w:tcW w:w="419" w:type="dxa"/>
            <w:shd w:val="clear" w:color="auto" w:fill="5DC7F8" w:themeFill="text2" w:themeFillTint="99"/>
          </w:tcPr>
          <w:p w14:paraId="2F94156F" w14:textId="77777777" w:rsidR="0061788B" w:rsidRPr="0061788B" w:rsidRDefault="0061788B" w:rsidP="002630F2">
            <w:pPr>
              <w:jc w:val="center"/>
              <w:rPr>
                <w:b/>
              </w:rPr>
            </w:pPr>
            <w:r w:rsidRPr="0061788B">
              <w:rPr>
                <w:b/>
              </w:rPr>
              <w:t>#</w:t>
            </w:r>
          </w:p>
        </w:tc>
        <w:tc>
          <w:tcPr>
            <w:tcW w:w="3347" w:type="dxa"/>
            <w:shd w:val="clear" w:color="auto" w:fill="5DC7F8" w:themeFill="text2" w:themeFillTint="99"/>
          </w:tcPr>
          <w:p w14:paraId="5F070FF9" w14:textId="77777777" w:rsidR="0061788B" w:rsidRPr="0061788B" w:rsidRDefault="0061788B" w:rsidP="002630F2">
            <w:pPr>
              <w:jc w:val="center"/>
              <w:rPr>
                <w:b/>
              </w:rPr>
            </w:pPr>
            <w:r w:rsidRPr="0061788B">
              <w:rPr>
                <w:b/>
              </w:rPr>
              <w:t>Deliverable</w:t>
            </w:r>
          </w:p>
        </w:tc>
        <w:tc>
          <w:tcPr>
            <w:tcW w:w="499" w:type="dxa"/>
            <w:shd w:val="clear" w:color="auto" w:fill="5DC7F8" w:themeFill="text2" w:themeFillTint="99"/>
          </w:tcPr>
          <w:p w14:paraId="2CFCBCB1" w14:textId="77777777" w:rsidR="0061788B" w:rsidRPr="0061788B" w:rsidRDefault="0061788B" w:rsidP="002630F2">
            <w:pPr>
              <w:jc w:val="center"/>
              <w:rPr>
                <w:b/>
              </w:rPr>
            </w:pPr>
            <w:r w:rsidRPr="0061788B">
              <w:rPr>
                <w:b/>
              </w:rPr>
              <w:t>#</w:t>
            </w:r>
          </w:p>
        </w:tc>
        <w:tc>
          <w:tcPr>
            <w:tcW w:w="6804" w:type="dxa"/>
            <w:shd w:val="clear" w:color="auto" w:fill="5DC7F8" w:themeFill="text2" w:themeFillTint="99"/>
          </w:tcPr>
          <w:p w14:paraId="76DFA817" w14:textId="77777777" w:rsidR="0061788B" w:rsidRPr="0061788B" w:rsidRDefault="0061788B" w:rsidP="002630F2">
            <w:pPr>
              <w:jc w:val="center"/>
              <w:rPr>
                <w:b/>
              </w:rPr>
            </w:pPr>
            <w:r w:rsidRPr="0061788B">
              <w:rPr>
                <w:b/>
              </w:rPr>
              <w:t>Note</w:t>
            </w:r>
          </w:p>
        </w:tc>
      </w:tr>
      <w:tr w:rsidR="008C101E" w14:paraId="27BAC5E2" w14:textId="77777777" w:rsidTr="008C101E">
        <w:tc>
          <w:tcPr>
            <w:tcW w:w="1967" w:type="dxa"/>
          </w:tcPr>
          <w:p w14:paraId="2D8AF30C" w14:textId="4E050CB9" w:rsidR="0061788B" w:rsidRDefault="00FD196A" w:rsidP="002630F2">
            <w:r>
              <w:t>Development of policy papers and advocacy notes</w:t>
            </w:r>
          </w:p>
        </w:tc>
        <w:tc>
          <w:tcPr>
            <w:tcW w:w="419" w:type="dxa"/>
          </w:tcPr>
          <w:p w14:paraId="469ACD6E" w14:textId="154E6289" w:rsidR="0061788B" w:rsidRDefault="00400C0B" w:rsidP="002630F2">
            <w:r>
              <w:t>7</w:t>
            </w:r>
          </w:p>
        </w:tc>
        <w:tc>
          <w:tcPr>
            <w:tcW w:w="3347" w:type="dxa"/>
          </w:tcPr>
          <w:p w14:paraId="3BC7C609" w14:textId="39A590C6" w:rsidR="0061788B" w:rsidRDefault="00FD196A" w:rsidP="002630F2">
            <w:r>
              <w:t>Policy papers and advocacy notes</w:t>
            </w:r>
          </w:p>
        </w:tc>
        <w:tc>
          <w:tcPr>
            <w:tcW w:w="499" w:type="dxa"/>
          </w:tcPr>
          <w:p w14:paraId="7A050F46" w14:textId="1FAFCF67" w:rsidR="0061788B" w:rsidRDefault="00FD196A" w:rsidP="002630F2">
            <w:r>
              <w:t>2.1</w:t>
            </w:r>
          </w:p>
        </w:tc>
        <w:tc>
          <w:tcPr>
            <w:tcW w:w="6804" w:type="dxa"/>
          </w:tcPr>
          <w:p w14:paraId="2F27DFA0" w14:textId="7861917D" w:rsidR="0061788B" w:rsidRDefault="0055735E" w:rsidP="00353B1B">
            <w:r>
              <w:t xml:space="preserve">The project provides </w:t>
            </w:r>
            <w:r w:rsidR="00843006">
              <w:t xml:space="preserve">resources to develop policy papers and advocacy notes targeted at </w:t>
            </w:r>
            <w:r w:rsidR="00353B1B">
              <w:t>HDG and other EU actors with the objective of providing inputs and recommendations on key aspects of global drug policy. The deliverable is an unspecified number of papers and notes.</w:t>
            </w:r>
            <w:r w:rsidR="00D463C3">
              <w:t xml:space="preserve"> There have already been a number of these completed.</w:t>
            </w:r>
          </w:p>
        </w:tc>
      </w:tr>
      <w:tr w:rsidR="008C101E" w14:paraId="3F929327" w14:textId="77777777" w:rsidTr="008C101E">
        <w:tc>
          <w:tcPr>
            <w:tcW w:w="1967" w:type="dxa"/>
          </w:tcPr>
          <w:p w14:paraId="434630E4" w14:textId="0B00B882" w:rsidR="0061788B" w:rsidRDefault="00F6002E" w:rsidP="002630F2">
            <w:r>
              <w:t>Attendance at HDG meetings</w:t>
            </w:r>
          </w:p>
        </w:tc>
        <w:tc>
          <w:tcPr>
            <w:tcW w:w="419" w:type="dxa"/>
          </w:tcPr>
          <w:p w14:paraId="76CE60BC" w14:textId="1B12031A" w:rsidR="0061788B" w:rsidRDefault="00400C0B" w:rsidP="002630F2">
            <w:r>
              <w:t>8</w:t>
            </w:r>
          </w:p>
        </w:tc>
        <w:tc>
          <w:tcPr>
            <w:tcW w:w="3347" w:type="dxa"/>
          </w:tcPr>
          <w:p w14:paraId="6661F831" w14:textId="77777777" w:rsidR="0061788B" w:rsidRDefault="0061788B" w:rsidP="002630F2"/>
        </w:tc>
        <w:tc>
          <w:tcPr>
            <w:tcW w:w="499" w:type="dxa"/>
          </w:tcPr>
          <w:p w14:paraId="577B5F38" w14:textId="77777777" w:rsidR="0061788B" w:rsidRDefault="0061788B" w:rsidP="002630F2"/>
        </w:tc>
        <w:tc>
          <w:tcPr>
            <w:tcW w:w="6804" w:type="dxa"/>
          </w:tcPr>
          <w:p w14:paraId="3300C501" w14:textId="2DAC0092" w:rsidR="0061788B" w:rsidRDefault="00353B1B" w:rsidP="00D463C3">
            <w:r>
              <w:t>There is a budget for 2 CFSD members to atte</w:t>
            </w:r>
            <w:r w:rsidR="00D463C3">
              <w:t xml:space="preserve">nd a number EU/HDG meetings in Brussels. </w:t>
            </w:r>
            <w:r>
              <w:t xml:space="preserve">The objective is to bring forward recommendations of CSFD </w:t>
            </w:r>
            <w:r w:rsidR="00D463C3">
              <w:t>through face to face engagement</w:t>
            </w:r>
            <w:r>
              <w:t>. There is no specified deliverable under this activity, but the CSFD representatives attending should feedback to the working group and forum.</w:t>
            </w:r>
          </w:p>
        </w:tc>
      </w:tr>
      <w:tr w:rsidR="008C101E" w14:paraId="5DFB66D3" w14:textId="77777777" w:rsidTr="008C101E">
        <w:tc>
          <w:tcPr>
            <w:tcW w:w="1967" w:type="dxa"/>
          </w:tcPr>
          <w:p w14:paraId="75240632" w14:textId="1D0882E5" w:rsidR="00F6002E" w:rsidRDefault="004B4F41" w:rsidP="00F6002E">
            <w:r>
              <w:t>Seminar</w:t>
            </w:r>
          </w:p>
        </w:tc>
        <w:tc>
          <w:tcPr>
            <w:tcW w:w="419" w:type="dxa"/>
          </w:tcPr>
          <w:p w14:paraId="020EB3DD" w14:textId="303CCCC1" w:rsidR="00F6002E" w:rsidRDefault="00400C0B" w:rsidP="00F6002E">
            <w:r>
              <w:t>9</w:t>
            </w:r>
          </w:p>
        </w:tc>
        <w:tc>
          <w:tcPr>
            <w:tcW w:w="3347" w:type="dxa"/>
          </w:tcPr>
          <w:p w14:paraId="6A9257B1" w14:textId="77777777" w:rsidR="00F6002E" w:rsidRDefault="00353B1B" w:rsidP="00F6002E">
            <w:r>
              <w:t>Policy paper</w:t>
            </w:r>
            <w:r w:rsidR="004B4F41">
              <w:t xml:space="preserve"> for seminar</w:t>
            </w:r>
          </w:p>
          <w:p w14:paraId="735F279D" w14:textId="77777777" w:rsidR="004B4F41" w:rsidRDefault="004B4F41" w:rsidP="00F6002E"/>
          <w:p w14:paraId="0916D6F7" w14:textId="2DCCF52E" w:rsidR="004B4F41" w:rsidRDefault="004B4F41" w:rsidP="00F6002E">
            <w:r>
              <w:t>Report from seminar</w:t>
            </w:r>
          </w:p>
        </w:tc>
        <w:tc>
          <w:tcPr>
            <w:tcW w:w="499" w:type="dxa"/>
          </w:tcPr>
          <w:p w14:paraId="51A942B2" w14:textId="77777777" w:rsidR="00F6002E" w:rsidRDefault="00353B1B" w:rsidP="00F6002E">
            <w:r>
              <w:t>2.2</w:t>
            </w:r>
          </w:p>
          <w:p w14:paraId="657097CE" w14:textId="77777777" w:rsidR="004B4F41" w:rsidRDefault="004B4F41" w:rsidP="00F6002E"/>
          <w:p w14:paraId="4C41859E" w14:textId="2B7C9E51" w:rsidR="004B4F41" w:rsidRDefault="004B4F41" w:rsidP="00F6002E">
            <w:r>
              <w:t>2.3</w:t>
            </w:r>
          </w:p>
        </w:tc>
        <w:tc>
          <w:tcPr>
            <w:tcW w:w="6804" w:type="dxa"/>
          </w:tcPr>
          <w:p w14:paraId="08AFDE9A" w14:textId="3A9E9A5C" w:rsidR="00F6002E" w:rsidRDefault="00353B1B" w:rsidP="008C101E">
            <w:r>
              <w:t>Th</w:t>
            </w:r>
            <w:r w:rsidR="004B4F41">
              <w:t xml:space="preserve">is work package will also </w:t>
            </w:r>
            <w:r w:rsidR="008C101E">
              <w:t xml:space="preserve">hold </w:t>
            </w:r>
            <w:r>
              <w:t>a seminar</w:t>
            </w:r>
            <w:r w:rsidR="004B4F41">
              <w:t xml:space="preserve"> with attendance from 40 forum members and 30 representatives</w:t>
            </w:r>
            <w:r w:rsidR="008C101E">
              <w:t xml:space="preserve"> of EU institutions.</w:t>
            </w:r>
            <w:r w:rsidR="004B4F41">
              <w:t xml:space="preserve"> </w:t>
            </w:r>
            <w:r w:rsidR="008C101E">
              <w:t>There are two deliverables under this activity – a policy paper produced before the seminar and to feed into it, and a report from the seminar itself.</w:t>
            </w:r>
            <w:r w:rsidR="00D463C3">
              <w:t xml:space="preserve"> Both of these issues will be discussed at the plenary session in July 2018.</w:t>
            </w:r>
          </w:p>
        </w:tc>
      </w:tr>
      <w:tr w:rsidR="00196145" w14:paraId="04076217" w14:textId="77777777" w:rsidTr="008C101E">
        <w:tc>
          <w:tcPr>
            <w:tcW w:w="1967" w:type="dxa"/>
          </w:tcPr>
          <w:p w14:paraId="6AAEEBC1" w14:textId="1CAB3D60" w:rsidR="00196145" w:rsidRDefault="00196145" w:rsidP="00196145">
            <w:r>
              <w:t>Support to WG Chair</w:t>
            </w:r>
          </w:p>
        </w:tc>
        <w:tc>
          <w:tcPr>
            <w:tcW w:w="419" w:type="dxa"/>
          </w:tcPr>
          <w:p w14:paraId="53973D27" w14:textId="77777777" w:rsidR="00196145" w:rsidRDefault="00196145" w:rsidP="00196145"/>
        </w:tc>
        <w:tc>
          <w:tcPr>
            <w:tcW w:w="3347" w:type="dxa"/>
          </w:tcPr>
          <w:p w14:paraId="6C11EC8A" w14:textId="77777777" w:rsidR="00196145" w:rsidRDefault="00196145" w:rsidP="00196145"/>
        </w:tc>
        <w:tc>
          <w:tcPr>
            <w:tcW w:w="499" w:type="dxa"/>
          </w:tcPr>
          <w:p w14:paraId="06AC4F24" w14:textId="77777777" w:rsidR="00196145" w:rsidRDefault="00196145" w:rsidP="00196145"/>
        </w:tc>
        <w:tc>
          <w:tcPr>
            <w:tcW w:w="6804" w:type="dxa"/>
          </w:tcPr>
          <w:p w14:paraId="1B64C5DD" w14:textId="705E5BE5" w:rsidR="00196145" w:rsidRDefault="00196145" w:rsidP="00196145">
            <w:r>
              <w:t xml:space="preserve">Financial support limited to a maximum of 10 days </w:t>
            </w:r>
            <w:r w:rsidRPr="00EA43A5">
              <w:rPr>
                <w:i/>
              </w:rPr>
              <w:t>p</w:t>
            </w:r>
            <w:r>
              <w:rPr>
                <w:i/>
              </w:rPr>
              <w:t>er</w:t>
            </w:r>
            <w:r w:rsidRPr="00EA43A5">
              <w:rPr>
                <w:i/>
              </w:rPr>
              <w:t xml:space="preserve"> annum</w:t>
            </w:r>
            <w:r>
              <w:rPr>
                <w:i/>
              </w:rPr>
              <w:t xml:space="preserve"> </w:t>
            </w:r>
            <w:r>
              <w:t>for the chair of the relevant work package, payable to their employer.</w:t>
            </w:r>
          </w:p>
        </w:tc>
      </w:tr>
    </w:tbl>
    <w:p w14:paraId="09E8DA4D" w14:textId="77777777" w:rsidR="0061788B" w:rsidRDefault="0061788B" w:rsidP="0061788B"/>
    <w:p w14:paraId="5877FBE3" w14:textId="77777777" w:rsidR="00EE1140" w:rsidRDefault="00EE1140" w:rsidP="0061788B"/>
    <w:p w14:paraId="054F7A5B" w14:textId="77777777" w:rsidR="00EE1140" w:rsidRDefault="00EE1140" w:rsidP="0061788B"/>
    <w:p w14:paraId="55159F8B" w14:textId="77777777" w:rsidR="00EE1140" w:rsidRDefault="00EE1140" w:rsidP="0061788B"/>
    <w:p w14:paraId="399670F6" w14:textId="77777777" w:rsidR="00EE1140" w:rsidRDefault="00EE1140" w:rsidP="0061788B"/>
    <w:p w14:paraId="7747A549" w14:textId="312DF7BC" w:rsidR="0061788B" w:rsidRDefault="00360DD3" w:rsidP="00BA1F8C">
      <w:pPr>
        <w:pStyle w:val="Heading3"/>
      </w:pPr>
      <w:bookmarkStart w:id="12" w:name="_Toc519865988"/>
      <w:r>
        <w:t>WP3</w:t>
      </w:r>
      <w:r w:rsidR="0061788B">
        <w:t xml:space="preserve"> – </w:t>
      </w:r>
      <w:r w:rsidR="000F534F">
        <w:t>Civil Society E</w:t>
      </w:r>
      <w:r>
        <w:t>ngagement</w:t>
      </w:r>
      <w:bookmarkEnd w:id="12"/>
    </w:p>
    <w:p w14:paraId="3A1A5868" w14:textId="77777777" w:rsidR="00360DD3" w:rsidRPr="00360DD3" w:rsidRDefault="00360DD3" w:rsidP="00360DD3"/>
    <w:tbl>
      <w:tblPr>
        <w:tblStyle w:val="TableGrid"/>
        <w:tblW w:w="13036" w:type="dxa"/>
        <w:tblLook w:val="04A0" w:firstRow="1" w:lastRow="0" w:firstColumn="1" w:lastColumn="0" w:noHBand="0" w:noVBand="1"/>
      </w:tblPr>
      <w:tblGrid>
        <w:gridCol w:w="1970"/>
        <w:gridCol w:w="428"/>
        <w:gridCol w:w="3343"/>
        <w:gridCol w:w="487"/>
        <w:gridCol w:w="6808"/>
      </w:tblGrid>
      <w:tr w:rsidR="008049DE" w14:paraId="57EA3074" w14:textId="77777777" w:rsidTr="00A91B29">
        <w:tc>
          <w:tcPr>
            <w:tcW w:w="1970" w:type="dxa"/>
            <w:shd w:val="clear" w:color="auto" w:fill="5DC7F8" w:themeFill="text2" w:themeFillTint="99"/>
          </w:tcPr>
          <w:p w14:paraId="450B7511" w14:textId="77777777" w:rsidR="0061788B" w:rsidRPr="0061788B" w:rsidRDefault="0061788B" w:rsidP="002630F2">
            <w:pPr>
              <w:jc w:val="center"/>
              <w:rPr>
                <w:b/>
              </w:rPr>
            </w:pPr>
            <w:r w:rsidRPr="0061788B">
              <w:rPr>
                <w:b/>
              </w:rPr>
              <w:t>Activity</w:t>
            </w:r>
          </w:p>
        </w:tc>
        <w:tc>
          <w:tcPr>
            <w:tcW w:w="428" w:type="dxa"/>
            <w:shd w:val="clear" w:color="auto" w:fill="5DC7F8" w:themeFill="text2" w:themeFillTint="99"/>
          </w:tcPr>
          <w:p w14:paraId="6396F6BF" w14:textId="77777777" w:rsidR="0061788B" w:rsidRPr="0061788B" w:rsidRDefault="0061788B" w:rsidP="002630F2">
            <w:pPr>
              <w:jc w:val="center"/>
              <w:rPr>
                <w:b/>
              </w:rPr>
            </w:pPr>
            <w:r w:rsidRPr="0061788B">
              <w:rPr>
                <w:b/>
              </w:rPr>
              <w:t>#</w:t>
            </w:r>
          </w:p>
        </w:tc>
        <w:tc>
          <w:tcPr>
            <w:tcW w:w="3343" w:type="dxa"/>
            <w:shd w:val="clear" w:color="auto" w:fill="5DC7F8" w:themeFill="text2" w:themeFillTint="99"/>
          </w:tcPr>
          <w:p w14:paraId="3184FAF8" w14:textId="77777777" w:rsidR="0061788B" w:rsidRPr="0061788B" w:rsidRDefault="0061788B" w:rsidP="002630F2">
            <w:pPr>
              <w:jc w:val="center"/>
              <w:rPr>
                <w:b/>
              </w:rPr>
            </w:pPr>
            <w:r w:rsidRPr="0061788B">
              <w:rPr>
                <w:b/>
              </w:rPr>
              <w:t>Deliverable</w:t>
            </w:r>
          </w:p>
        </w:tc>
        <w:tc>
          <w:tcPr>
            <w:tcW w:w="487" w:type="dxa"/>
            <w:shd w:val="clear" w:color="auto" w:fill="5DC7F8" w:themeFill="text2" w:themeFillTint="99"/>
          </w:tcPr>
          <w:p w14:paraId="559CC00D" w14:textId="77777777" w:rsidR="0061788B" w:rsidRPr="0061788B" w:rsidRDefault="0061788B" w:rsidP="002630F2">
            <w:pPr>
              <w:jc w:val="center"/>
              <w:rPr>
                <w:b/>
              </w:rPr>
            </w:pPr>
            <w:r w:rsidRPr="0061788B">
              <w:rPr>
                <w:b/>
              </w:rPr>
              <w:t>#</w:t>
            </w:r>
          </w:p>
        </w:tc>
        <w:tc>
          <w:tcPr>
            <w:tcW w:w="6808" w:type="dxa"/>
            <w:shd w:val="clear" w:color="auto" w:fill="5DC7F8" w:themeFill="text2" w:themeFillTint="99"/>
          </w:tcPr>
          <w:p w14:paraId="7980A942" w14:textId="77777777" w:rsidR="0061788B" w:rsidRPr="0061788B" w:rsidRDefault="0061788B" w:rsidP="002630F2">
            <w:pPr>
              <w:jc w:val="center"/>
              <w:rPr>
                <w:b/>
              </w:rPr>
            </w:pPr>
            <w:r w:rsidRPr="0061788B">
              <w:rPr>
                <w:b/>
              </w:rPr>
              <w:t>Note</w:t>
            </w:r>
          </w:p>
        </w:tc>
      </w:tr>
      <w:tr w:rsidR="00945249" w14:paraId="69B61DAC" w14:textId="77777777" w:rsidTr="00A91B29">
        <w:tc>
          <w:tcPr>
            <w:tcW w:w="1970" w:type="dxa"/>
          </w:tcPr>
          <w:p w14:paraId="4E51A622" w14:textId="0D8A530B" w:rsidR="0061788B" w:rsidRDefault="008C101E" w:rsidP="002630F2">
            <w:r>
              <w:t>Briefing paper linking EU action plan to CS en</w:t>
            </w:r>
            <w:r w:rsidR="00945249">
              <w:t>g</w:t>
            </w:r>
            <w:r>
              <w:t xml:space="preserve">agement at national level </w:t>
            </w:r>
          </w:p>
        </w:tc>
        <w:tc>
          <w:tcPr>
            <w:tcW w:w="428" w:type="dxa"/>
          </w:tcPr>
          <w:p w14:paraId="2D5F57F2" w14:textId="208CFAFE" w:rsidR="0061788B" w:rsidRDefault="00400C0B" w:rsidP="002630F2">
            <w:r>
              <w:t>10</w:t>
            </w:r>
          </w:p>
        </w:tc>
        <w:tc>
          <w:tcPr>
            <w:tcW w:w="3343" w:type="dxa"/>
          </w:tcPr>
          <w:p w14:paraId="3DBDA07A" w14:textId="0C98232C" w:rsidR="0061788B" w:rsidRDefault="008049DE" w:rsidP="002630F2">
            <w:r>
              <w:t>Briefing paper</w:t>
            </w:r>
          </w:p>
        </w:tc>
        <w:tc>
          <w:tcPr>
            <w:tcW w:w="487" w:type="dxa"/>
          </w:tcPr>
          <w:p w14:paraId="2EC23FB0" w14:textId="438A1498" w:rsidR="0061788B" w:rsidRDefault="008049DE" w:rsidP="002630F2">
            <w:r>
              <w:t>3.1</w:t>
            </w:r>
          </w:p>
        </w:tc>
        <w:tc>
          <w:tcPr>
            <w:tcW w:w="6808" w:type="dxa"/>
          </w:tcPr>
          <w:p w14:paraId="6D1214D5" w14:textId="0A660FC0" w:rsidR="0061788B" w:rsidRDefault="00945249" w:rsidP="00945249">
            <w:r>
              <w:t xml:space="preserve">A briefing paper on how the EU action plan and recommendations for civil society engagement at national level will be produced and disseminated. </w:t>
            </w:r>
            <w:r w:rsidR="00D463C3">
              <w:t>A draft of this paper has been produced and will be circulated for approval by members at the plenary in July 2018.</w:t>
            </w:r>
          </w:p>
        </w:tc>
      </w:tr>
      <w:tr w:rsidR="00945249" w14:paraId="115058E2" w14:textId="77777777" w:rsidTr="00A91B29">
        <w:tc>
          <w:tcPr>
            <w:tcW w:w="1970" w:type="dxa"/>
          </w:tcPr>
          <w:p w14:paraId="0A9D37B7" w14:textId="1488BC56" w:rsidR="0061788B" w:rsidRDefault="00945249" w:rsidP="002630F2">
            <w:r>
              <w:t>Support development and implementation of national actions in 4 countries</w:t>
            </w:r>
          </w:p>
        </w:tc>
        <w:tc>
          <w:tcPr>
            <w:tcW w:w="428" w:type="dxa"/>
          </w:tcPr>
          <w:p w14:paraId="4C6F0DFE" w14:textId="2EAC39FA" w:rsidR="0061788B" w:rsidRDefault="00400C0B" w:rsidP="002630F2">
            <w:r>
              <w:t>11</w:t>
            </w:r>
          </w:p>
        </w:tc>
        <w:tc>
          <w:tcPr>
            <w:tcW w:w="3343" w:type="dxa"/>
          </w:tcPr>
          <w:p w14:paraId="5B78B10C" w14:textId="5CADFAFE" w:rsidR="0061788B" w:rsidRDefault="00945249" w:rsidP="002630F2">
            <w:r>
              <w:t>Report on National Action Plans</w:t>
            </w:r>
          </w:p>
        </w:tc>
        <w:tc>
          <w:tcPr>
            <w:tcW w:w="487" w:type="dxa"/>
          </w:tcPr>
          <w:p w14:paraId="402D0927" w14:textId="1982D49E" w:rsidR="0061788B" w:rsidRDefault="00945249" w:rsidP="002630F2">
            <w:r>
              <w:t>3.2</w:t>
            </w:r>
          </w:p>
        </w:tc>
        <w:tc>
          <w:tcPr>
            <w:tcW w:w="6808" w:type="dxa"/>
          </w:tcPr>
          <w:p w14:paraId="53CE53A5" w14:textId="045774A3" w:rsidR="0061788B" w:rsidRDefault="00945249" w:rsidP="002630F2">
            <w:r>
              <w:t>Building on the report, this WP will support the implementation of actions plans in 4 count</w:t>
            </w:r>
            <w:r w:rsidR="00713C37">
              <w:t>r</w:t>
            </w:r>
            <w:r>
              <w:t xml:space="preserve">ies. This </w:t>
            </w:r>
            <w:r w:rsidR="00713C37">
              <w:t xml:space="preserve">activity will be </w:t>
            </w:r>
            <w:r>
              <w:t>allied with the 4 case s</w:t>
            </w:r>
            <w:r w:rsidR="00713C37">
              <w:t>tudies under activity 5 in WP 1, and a call for participants will be circulated to members at the plenary session in July 2018</w:t>
            </w:r>
          </w:p>
          <w:p w14:paraId="1AC4F74F" w14:textId="17130279" w:rsidR="002C3ED2" w:rsidRDefault="002C3ED2" w:rsidP="002630F2"/>
        </w:tc>
      </w:tr>
      <w:tr w:rsidR="002C3ED2" w14:paraId="31F57E15" w14:textId="77777777" w:rsidTr="00A91B29">
        <w:tc>
          <w:tcPr>
            <w:tcW w:w="1970" w:type="dxa"/>
          </w:tcPr>
          <w:p w14:paraId="02A2B203" w14:textId="46CE1DF3" w:rsidR="002C3ED2" w:rsidRDefault="002C3ED2" w:rsidP="002630F2">
            <w:r>
              <w:t>Organise and facilitate a training event for CSOs</w:t>
            </w:r>
          </w:p>
        </w:tc>
        <w:tc>
          <w:tcPr>
            <w:tcW w:w="428" w:type="dxa"/>
          </w:tcPr>
          <w:p w14:paraId="3693C1A8" w14:textId="427365EB" w:rsidR="002C3ED2" w:rsidRDefault="00400C0B" w:rsidP="002630F2">
            <w:r>
              <w:t>12</w:t>
            </w:r>
          </w:p>
        </w:tc>
        <w:tc>
          <w:tcPr>
            <w:tcW w:w="3343" w:type="dxa"/>
          </w:tcPr>
          <w:p w14:paraId="5D791616" w14:textId="77777777" w:rsidR="002C3ED2" w:rsidRDefault="002C3ED2" w:rsidP="002630F2"/>
        </w:tc>
        <w:tc>
          <w:tcPr>
            <w:tcW w:w="487" w:type="dxa"/>
          </w:tcPr>
          <w:p w14:paraId="0951227C" w14:textId="77777777" w:rsidR="002C3ED2" w:rsidRDefault="002C3ED2" w:rsidP="002630F2"/>
        </w:tc>
        <w:tc>
          <w:tcPr>
            <w:tcW w:w="6808" w:type="dxa"/>
          </w:tcPr>
          <w:p w14:paraId="08A4B662" w14:textId="2A223302" w:rsidR="002C3ED2" w:rsidRDefault="002C3ED2" w:rsidP="002C3ED2">
            <w:r>
              <w:t xml:space="preserve">This WP will also organize and facilitate a training event for CSOs. This event will take place in 2019 and the specific content and programme will be </w:t>
            </w:r>
            <w:r w:rsidR="00713C37">
              <w:t xml:space="preserve">decided </w:t>
            </w:r>
            <w:r>
              <w:t xml:space="preserve">following the formation of the new CSFD in 2018. </w:t>
            </w:r>
          </w:p>
        </w:tc>
      </w:tr>
      <w:tr w:rsidR="00945249" w14:paraId="41D72C27" w14:textId="77777777" w:rsidTr="00A91B29">
        <w:tc>
          <w:tcPr>
            <w:tcW w:w="1970" w:type="dxa"/>
          </w:tcPr>
          <w:p w14:paraId="526E9F02" w14:textId="614F89E0" w:rsidR="0061788B" w:rsidRDefault="00945249" w:rsidP="002630F2">
            <w:r>
              <w:t>Establish and maintain website</w:t>
            </w:r>
          </w:p>
        </w:tc>
        <w:tc>
          <w:tcPr>
            <w:tcW w:w="428" w:type="dxa"/>
          </w:tcPr>
          <w:p w14:paraId="78D6DF72" w14:textId="55B574E0" w:rsidR="0061788B" w:rsidRDefault="00400C0B" w:rsidP="002630F2">
            <w:r>
              <w:t>13</w:t>
            </w:r>
          </w:p>
        </w:tc>
        <w:tc>
          <w:tcPr>
            <w:tcW w:w="3343" w:type="dxa"/>
          </w:tcPr>
          <w:p w14:paraId="664722CE" w14:textId="4369512F" w:rsidR="0061788B" w:rsidRDefault="00945249" w:rsidP="002630F2">
            <w:r>
              <w:t>Website</w:t>
            </w:r>
          </w:p>
        </w:tc>
        <w:tc>
          <w:tcPr>
            <w:tcW w:w="487" w:type="dxa"/>
          </w:tcPr>
          <w:p w14:paraId="520F258E" w14:textId="3A5C46C0" w:rsidR="0061788B" w:rsidRDefault="00945249" w:rsidP="002630F2">
            <w:r>
              <w:t>3.3</w:t>
            </w:r>
          </w:p>
        </w:tc>
        <w:tc>
          <w:tcPr>
            <w:tcW w:w="6808" w:type="dxa"/>
          </w:tcPr>
          <w:p w14:paraId="2A20A7EE" w14:textId="679FDC71" w:rsidR="0061788B" w:rsidRDefault="00945249" w:rsidP="00713C37">
            <w:r>
              <w:t xml:space="preserve">This WP </w:t>
            </w:r>
            <w:r w:rsidR="00713C37">
              <w:t>has also</w:t>
            </w:r>
            <w:r>
              <w:t xml:space="preserve"> develop</w:t>
            </w:r>
            <w:r w:rsidR="00713C37">
              <w:t>ed</w:t>
            </w:r>
            <w:r>
              <w:t xml:space="preserve"> a website</w:t>
            </w:r>
            <w:r w:rsidR="00072783">
              <w:t xml:space="preserve"> </w:t>
            </w:r>
            <w:r>
              <w:t>for the CSFD</w:t>
            </w:r>
            <w:r w:rsidR="00A91B29">
              <w:t xml:space="preserve">. This can act as a focus for CS organisations operating around Europe, and </w:t>
            </w:r>
            <w:r w:rsidR="00713C37">
              <w:t>will also</w:t>
            </w:r>
            <w:r w:rsidR="00A91B29">
              <w:t xml:space="preserve"> house a secure members’ area for forum documents, such as that envisaged under activity 2. </w:t>
            </w:r>
            <w:r w:rsidR="00713C37">
              <w:t>Guidelines on using the website will be incorporated into this document in due course.</w:t>
            </w:r>
          </w:p>
        </w:tc>
      </w:tr>
    </w:tbl>
    <w:p w14:paraId="2CF3E6C5" w14:textId="77777777" w:rsidR="00BA1F8C" w:rsidRDefault="00BA1F8C" w:rsidP="00BA1F8C"/>
    <w:p w14:paraId="7F5198EF" w14:textId="77777777" w:rsidR="00BA1F8C" w:rsidRDefault="00BA1F8C" w:rsidP="00BA1F8C"/>
    <w:p w14:paraId="7865080D" w14:textId="77777777" w:rsidR="00BA1F8C" w:rsidRDefault="00BA1F8C" w:rsidP="00BA1F8C"/>
    <w:p w14:paraId="23E8DA13" w14:textId="77777777" w:rsidR="00BA1F8C" w:rsidRPr="00BA1F8C" w:rsidRDefault="00BA1F8C" w:rsidP="00BA1F8C"/>
    <w:p w14:paraId="4F7FA1B5" w14:textId="63EEDFB8" w:rsidR="00360DD3" w:rsidRPr="00BA1F8C" w:rsidRDefault="000F534F" w:rsidP="00BA1F8C">
      <w:pPr>
        <w:pStyle w:val="Heading3"/>
      </w:pPr>
      <w:bookmarkStart w:id="13" w:name="_Toc519865989"/>
      <w:r>
        <w:t>WP4 – Minimum Quality S</w:t>
      </w:r>
      <w:r w:rsidR="00360DD3" w:rsidRPr="00BA1F8C">
        <w:t>tandards</w:t>
      </w:r>
      <w:bookmarkEnd w:id="13"/>
    </w:p>
    <w:p w14:paraId="6E6B7DC9" w14:textId="77777777" w:rsidR="00360DD3" w:rsidRPr="00360DD3" w:rsidRDefault="00360DD3" w:rsidP="00360DD3"/>
    <w:tbl>
      <w:tblPr>
        <w:tblStyle w:val="TableGrid"/>
        <w:tblW w:w="13036" w:type="dxa"/>
        <w:tblLook w:val="04A0" w:firstRow="1" w:lastRow="0" w:firstColumn="1" w:lastColumn="0" w:noHBand="0" w:noVBand="1"/>
      </w:tblPr>
      <w:tblGrid>
        <w:gridCol w:w="1969"/>
        <w:gridCol w:w="429"/>
        <w:gridCol w:w="3342"/>
        <w:gridCol w:w="501"/>
        <w:gridCol w:w="6795"/>
      </w:tblGrid>
      <w:tr w:rsidR="007A5F1B" w14:paraId="36AEDAA8" w14:textId="77777777" w:rsidTr="002C2E32">
        <w:tc>
          <w:tcPr>
            <w:tcW w:w="1969" w:type="dxa"/>
            <w:shd w:val="clear" w:color="auto" w:fill="5DC7F8" w:themeFill="text2" w:themeFillTint="99"/>
          </w:tcPr>
          <w:p w14:paraId="2CC56A7A" w14:textId="77777777" w:rsidR="00360DD3" w:rsidRPr="0061788B" w:rsidRDefault="00360DD3" w:rsidP="002630F2">
            <w:pPr>
              <w:jc w:val="center"/>
              <w:rPr>
                <w:b/>
              </w:rPr>
            </w:pPr>
            <w:r w:rsidRPr="0061788B">
              <w:rPr>
                <w:b/>
              </w:rPr>
              <w:t>Activity</w:t>
            </w:r>
          </w:p>
        </w:tc>
        <w:tc>
          <w:tcPr>
            <w:tcW w:w="429" w:type="dxa"/>
            <w:shd w:val="clear" w:color="auto" w:fill="5DC7F8" w:themeFill="text2" w:themeFillTint="99"/>
          </w:tcPr>
          <w:p w14:paraId="2C9297DF" w14:textId="77777777" w:rsidR="00360DD3" w:rsidRPr="0061788B" w:rsidRDefault="00360DD3" w:rsidP="002630F2">
            <w:pPr>
              <w:jc w:val="center"/>
              <w:rPr>
                <w:b/>
              </w:rPr>
            </w:pPr>
            <w:r w:rsidRPr="0061788B">
              <w:rPr>
                <w:b/>
              </w:rPr>
              <w:t>#</w:t>
            </w:r>
          </w:p>
        </w:tc>
        <w:tc>
          <w:tcPr>
            <w:tcW w:w="3342" w:type="dxa"/>
            <w:shd w:val="clear" w:color="auto" w:fill="5DC7F8" w:themeFill="text2" w:themeFillTint="99"/>
          </w:tcPr>
          <w:p w14:paraId="0ED91FC7" w14:textId="77777777" w:rsidR="00360DD3" w:rsidRPr="0061788B" w:rsidRDefault="00360DD3" w:rsidP="002630F2">
            <w:pPr>
              <w:jc w:val="center"/>
              <w:rPr>
                <w:b/>
              </w:rPr>
            </w:pPr>
            <w:r w:rsidRPr="0061788B">
              <w:rPr>
                <w:b/>
              </w:rPr>
              <w:t>Deliverable</w:t>
            </w:r>
          </w:p>
        </w:tc>
        <w:tc>
          <w:tcPr>
            <w:tcW w:w="501" w:type="dxa"/>
            <w:shd w:val="clear" w:color="auto" w:fill="5DC7F8" w:themeFill="text2" w:themeFillTint="99"/>
          </w:tcPr>
          <w:p w14:paraId="3AA4DFFF" w14:textId="77777777" w:rsidR="00360DD3" w:rsidRPr="0061788B" w:rsidRDefault="00360DD3" w:rsidP="002630F2">
            <w:pPr>
              <w:jc w:val="center"/>
              <w:rPr>
                <w:b/>
              </w:rPr>
            </w:pPr>
            <w:r w:rsidRPr="0061788B">
              <w:rPr>
                <w:b/>
              </w:rPr>
              <w:t>#</w:t>
            </w:r>
          </w:p>
        </w:tc>
        <w:tc>
          <w:tcPr>
            <w:tcW w:w="6795" w:type="dxa"/>
            <w:shd w:val="clear" w:color="auto" w:fill="5DC7F8" w:themeFill="text2" w:themeFillTint="99"/>
          </w:tcPr>
          <w:p w14:paraId="62321725" w14:textId="77777777" w:rsidR="00360DD3" w:rsidRPr="0061788B" w:rsidRDefault="00360DD3" w:rsidP="002630F2">
            <w:pPr>
              <w:jc w:val="center"/>
              <w:rPr>
                <w:b/>
              </w:rPr>
            </w:pPr>
            <w:r w:rsidRPr="0061788B">
              <w:rPr>
                <w:b/>
              </w:rPr>
              <w:t>Note</w:t>
            </w:r>
          </w:p>
        </w:tc>
      </w:tr>
      <w:tr w:rsidR="002C2E32" w14:paraId="045AD5DA" w14:textId="77777777" w:rsidTr="002C2E32">
        <w:tc>
          <w:tcPr>
            <w:tcW w:w="1969" w:type="dxa"/>
          </w:tcPr>
          <w:p w14:paraId="6D072E4E" w14:textId="22EBB858" w:rsidR="00360DD3" w:rsidRDefault="007A5F1B" w:rsidP="002630F2">
            <w:r>
              <w:t>Assessment of implementation of Council conclusions</w:t>
            </w:r>
          </w:p>
        </w:tc>
        <w:tc>
          <w:tcPr>
            <w:tcW w:w="429" w:type="dxa"/>
          </w:tcPr>
          <w:p w14:paraId="478846EB" w14:textId="305F9B14" w:rsidR="00360DD3" w:rsidRDefault="00400C0B" w:rsidP="002630F2">
            <w:r>
              <w:t>13</w:t>
            </w:r>
          </w:p>
        </w:tc>
        <w:tc>
          <w:tcPr>
            <w:tcW w:w="3342" w:type="dxa"/>
          </w:tcPr>
          <w:p w14:paraId="52158474" w14:textId="480BD273" w:rsidR="00360DD3" w:rsidRDefault="007A5F1B" w:rsidP="002630F2">
            <w:r>
              <w:t>Assessment tool</w:t>
            </w:r>
          </w:p>
        </w:tc>
        <w:tc>
          <w:tcPr>
            <w:tcW w:w="501" w:type="dxa"/>
          </w:tcPr>
          <w:p w14:paraId="1E87433D" w14:textId="08954E63" w:rsidR="00360DD3" w:rsidRDefault="007A5F1B" w:rsidP="002630F2">
            <w:r>
              <w:t>4.1</w:t>
            </w:r>
          </w:p>
        </w:tc>
        <w:tc>
          <w:tcPr>
            <w:tcW w:w="6795" w:type="dxa"/>
          </w:tcPr>
          <w:p w14:paraId="462B409E" w14:textId="0EDF03B6" w:rsidR="00360DD3" w:rsidRDefault="007A5F1B" w:rsidP="007A5F1B">
            <w:r>
              <w:t xml:space="preserve">This WP will develop a tool which can be used to assess the extent to which </w:t>
            </w:r>
            <w:r w:rsidR="002C2E32">
              <w:t xml:space="preserve">the Council Conclusions on minimum quality standards have been implemented in practice. </w:t>
            </w:r>
            <w:r w:rsidR="00713C37">
              <w:t>A version of this tool will be presented for approval at the plenary meeting of July 2018.</w:t>
            </w:r>
            <w:r w:rsidR="002C2E32">
              <w:t xml:space="preserve"> </w:t>
            </w:r>
            <w:r>
              <w:t xml:space="preserve"> </w:t>
            </w:r>
          </w:p>
        </w:tc>
      </w:tr>
      <w:tr w:rsidR="002C2E32" w14:paraId="3A172B24" w14:textId="77777777" w:rsidTr="002C2E32">
        <w:tc>
          <w:tcPr>
            <w:tcW w:w="1969" w:type="dxa"/>
          </w:tcPr>
          <w:p w14:paraId="2BCAC79D" w14:textId="7534197C" w:rsidR="00360DD3" w:rsidRDefault="002C2E32" w:rsidP="002630F2">
            <w:r>
              <w:t>Feasibility study</w:t>
            </w:r>
          </w:p>
        </w:tc>
        <w:tc>
          <w:tcPr>
            <w:tcW w:w="429" w:type="dxa"/>
          </w:tcPr>
          <w:p w14:paraId="1D58AD73" w14:textId="0034DDBA" w:rsidR="00360DD3" w:rsidRDefault="00400C0B" w:rsidP="002630F2">
            <w:r>
              <w:t>14</w:t>
            </w:r>
          </w:p>
        </w:tc>
        <w:tc>
          <w:tcPr>
            <w:tcW w:w="3342" w:type="dxa"/>
          </w:tcPr>
          <w:p w14:paraId="6E02DF54" w14:textId="73C1EFA0" w:rsidR="00360DD3" w:rsidRDefault="002C2E32" w:rsidP="002630F2">
            <w:r>
              <w:t>Study Report</w:t>
            </w:r>
          </w:p>
        </w:tc>
        <w:tc>
          <w:tcPr>
            <w:tcW w:w="501" w:type="dxa"/>
          </w:tcPr>
          <w:p w14:paraId="7F3E8F73" w14:textId="6ECB9884" w:rsidR="00360DD3" w:rsidRDefault="002C2E32" w:rsidP="002630F2">
            <w:r>
              <w:t>4.2</w:t>
            </w:r>
          </w:p>
        </w:tc>
        <w:tc>
          <w:tcPr>
            <w:tcW w:w="6795" w:type="dxa"/>
          </w:tcPr>
          <w:p w14:paraId="1E122B63" w14:textId="413ADEB0" w:rsidR="00360DD3" w:rsidRDefault="002C2E32" w:rsidP="002630F2">
            <w:r>
              <w:t xml:space="preserve">The WP will also undertake a study on the feasibility of NGOs implementing the quality standards and what the main challenges to this are in practice. </w:t>
            </w:r>
          </w:p>
        </w:tc>
      </w:tr>
      <w:tr w:rsidR="002C2E32" w14:paraId="0691D0D8" w14:textId="77777777" w:rsidTr="002C2E32">
        <w:tc>
          <w:tcPr>
            <w:tcW w:w="1969" w:type="dxa"/>
          </w:tcPr>
          <w:p w14:paraId="25DEC412" w14:textId="0A7DD8D0" w:rsidR="00360DD3" w:rsidRDefault="002C2E32" w:rsidP="002630F2">
            <w:r>
              <w:t>Guidelines</w:t>
            </w:r>
          </w:p>
        </w:tc>
        <w:tc>
          <w:tcPr>
            <w:tcW w:w="429" w:type="dxa"/>
          </w:tcPr>
          <w:p w14:paraId="6E149EA8" w14:textId="0FA7E84C" w:rsidR="00360DD3" w:rsidRDefault="00400C0B" w:rsidP="002630F2">
            <w:r>
              <w:t>15</w:t>
            </w:r>
          </w:p>
        </w:tc>
        <w:tc>
          <w:tcPr>
            <w:tcW w:w="3342" w:type="dxa"/>
          </w:tcPr>
          <w:p w14:paraId="2817951C" w14:textId="5755F616" w:rsidR="00360DD3" w:rsidRDefault="002C2E32" w:rsidP="002630F2">
            <w:r>
              <w:t>Written Guidelines</w:t>
            </w:r>
          </w:p>
        </w:tc>
        <w:tc>
          <w:tcPr>
            <w:tcW w:w="501" w:type="dxa"/>
          </w:tcPr>
          <w:p w14:paraId="2BC0133D" w14:textId="17CE8422" w:rsidR="00360DD3" w:rsidRDefault="002C2E32" w:rsidP="002630F2">
            <w:r>
              <w:t>4.3</w:t>
            </w:r>
          </w:p>
        </w:tc>
        <w:tc>
          <w:tcPr>
            <w:tcW w:w="6795" w:type="dxa"/>
          </w:tcPr>
          <w:p w14:paraId="02AECA41" w14:textId="27A7FC93" w:rsidR="00360DD3" w:rsidRDefault="002C2E32" w:rsidP="002630F2">
            <w:r>
              <w:t xml:space="preserve">Building on the feasibility study and assessment tool, the WP will also develop user friendly guidelines for NGOs on how to implement quality standards in practice. </w:t>
            </w:r>
          </w:p>
        </w:tc>
      </w:tr>
      <w:tr w:rsidR="00196145" w14:paraId="2F8F1517" w14:textId="77777777" w:rsidTr="002C2E32">
        <w:tc>
          <w:tcPr>
            <w:tcW w:w="1969" w:type="dxa"/>
          </w:tcPr>
          <w:p w14:paraId="613376EB" w14:textId="6FEAA458" w:rsidR="00196145" w:rsidRDefault="00196145" w:rsidP="00196145">
            <w:r>
              <w:t>Support to WG Chair</w:t>
            </w:r>
          </w:p>
        </w:tc>
        <w:tc>
          <w:tcPr>
            <w:tcW w:w="429" w:type="dxa"/>
          </w:tcPr>
          <w:p w14:paraId="0E65ED0B" w14:textId="77777777" w:rsidR="00196145" w:rsidRDefault="00196145" w:rsidP="00196145"/>
        </w:tc>
        <w:tc>
          <w:tcPr>
            <w:tcW w:w="3342" w:type="dxa"/>
          </w:tcPr>
          <w:p w14:paraId="77436E6C" w14:textId="77777777" w:rsidR="00196145" w:rsidRDefault="00196145" w:rsidP="00196145"/>
        </w:tc>
        <w:tc>
          <w:tcPr>
            <w:tcW w:w="501" w:type="dxa"/>
          </w:tcPr>
          <w:p w14:paraId="70F0249C" w14:textId="77777777" w:rsidR="00196145" w:rsidRDefault="00196145" w:rsidP="00196145"/>
        </w:tc>
        <w:tc>
          <w:tcPr>
            <w:tcW w:w="6795" w:type="dxa"/>
          </w:tcPr>
          <w:p w14:paraId="47B96CC8" w14:textId="17AFB03E" w:rsidR="00196145" w:rsidRDefault="00196145" w:rsidP="00196145">
            <w:r>
              <w:t xml:space="preserve">Financial support limited to a maximum of 10 days </w:t>
            </w:r>
            <w:r w:rsidRPr="00EA43A5">
              <w:rPr>
                <w:i/>
              </w:rPr>
              <w:t>p</w:t>
            </w:r>
            <w:r>
              <w:rPr>
                <w:i/>
              </w:rPr>
              <w:t>er</w:t>
            </w:r>
            <w:r w:rsidRPr="00EA43A5">
              <w:rPr>
                <w:i/>
              </w:rPr>
              <w:t xml:space="preserve"> annum</w:t>
            </w:r>
            <w:r>
              <w:rPr>
                <w:i/>
              </w:rPr>
              <w:t xml:space="preserve"> </w:t>
            </w:r>
            <w:r>
              <w:t>for the chair of the relevant work package, payable to their employer.</w:t>
            </w:r>
          </w:p>
        </w:tc>
      </w:tr>
    </w:tbl>
    <w:p w14:paraId="7A5455B4" w14:textId="77777777" w:rsidR="0061788B" w:rsidRPr="00BB693B" w:rsidRDefault="0061788B" w:rsidP="0061788B"/>
    <w:p w14:paraId="63BF26C2" w14:textId="77777777" w:rsidR="00EA43A5" w:rsidRDefault="00EA43A5" w:rsidP="00557929">
      <w:pPr>
        <w:sectPr w:rsidR="00EA43A5" w:rsidSect="00EA43A5">
          <w:pgSz w:w="15840" w:h="12240" w:orient="landscape"/>
          <w:pgMar w:top="1440" w:right="1440" w:bottom="1440" w:left="1440" w:header="720" w:footer="720" w:gutter="0"/>
          <w:cols w:space="720"/>
          <w:titlePg/>
          <w:docGrid w:linePitch="299"/>
        </w:sectPr>
      </w:pPr>
    </w:p>
    <w:p w14:paraId="3A8B4632" w14:textId="4EA67ABB" w:rsidR="00557929" w:rsidRPr="009E3B2B" w:rsidRDefault="00557929" w:rsidP="00557929"/>
    <w:p w14:paraId="107B3074" w14:textId="48CB7212" w:rsidR="00707CEE" w:rsidRDefault="00704EBA" w:rsidP="00BA1F8C">
      <w:pPr>
        <w:pStyle w:val="Heading1"/>
      </w:pPr>
      <w:bookmarkStart w:id="14" w:name="_Toc519865990"/>
      <w:r>
        <w:t>KEY CONSIDERATIONS</w:t>
      </w:r>
      <w:bookmarkEnd w:id="14"/>
    </w:p>
    <w:p w14:paraId="1FD74A62" w14:textId="2381B8C8" w:rsidR="00707CEE" w:rsidRDefault="00DD75F6" w:rsidP="00BA1F8C">
      <w:pPr>
        <w:pStyle w:val="Heading2"/>
      </w:pPr>
      <w:bookmarkStart w:id="15" w:name="_Toc519865991"/>
      <w:r>
        <w:t>Overview</w:t>
      </w:r>
      <w:bookmarkEnd w:id="15"/>
    </w:p>
    <w:p w14:paraId="7B62743B" w14:textId="457106F0" w:rsidR="005C134E" w:rsidRDefault="005C134E" w:rsidP="00360DD3">
      <w:r>
        <w:t>Prior to setting out a det</w:t>
      </w:r>
      <w:r w:rsidR="009B6F60">
        <w:t xml:space="preserve">ailed timeline of activities </w:t>
      </w:r>
      <w:r>
        <w:t xml:space="preserve">over the duration of the </w:t>
      </w:r>
      <w:r w:rsidR="009B6F60">
        <w:t>project</w:t>
      </w:r>
      <w:r>
        <w:t>, it is important to note some key considerations in relation to the work. These are as follows.</w:t>
      </w:r>
    </w:p>
    <w:p w14:paraId="37BFFE0B" w14:textId="208F88F4" w:rsidR="005C134E" w:rsidRDefault="00704EBA" w:rsidP="00BA1F8C">
      <w:pPr>
        <w:pStyle w:val="Heading2"/>
      </w:pPr>
      <w:bookmarkStart w:id="16" w:name="_Toc519865992"/>
      <w:r>
        <w:t>G</w:t>
      </w:r>
      <w:r w:rsidR="005C134E">
        <w:t>overnance</w:t>
      </w:r>
      <w:bookmarkEnd w:id="16"/>
    </w:p>
    <w:p w14:paraId="3BDE82FD" w14:textId="4D72614D" w:rsidR="00C655A9" w:rsidRDefault="005C134E" w:rsidP="005C134E">
      <w:r>
        <w:t xml:space="preserve">The </w:t>
      </w:r>
      <w:r w:rsidR="003B1061">
        <w:t>forum</w:t>
      </w:r>
      <w:r>
        <w:t xml:space="preserve"> and the </w:t>
      </w:r>
      <w:r w:rsidR="003B1061">
        <w:t>p</w:t>
      </w:r>
      <w:r>
        <w:t>roject are not the same thing</w:t>
      </w:r>
      <w:r w:rsidR="00C655A9">
        <w:t>. The CSFD Project is a funded project of the EC, and the project partners have obligations to deliver on the project independent of the</w:t>
      </w:r>
      <w:r w:rsidR="00781BFC">
        <w:t xml:space="preserve"> </w:t>
      </w:r>
      <w:r w:rsidR="003B1061">
        <w:t>forum</w:t>
      </w:r>
      <w:r w:rsidR="00C655A9">
        <w:t>.  As such, the project partners have specific governance obligations in relation to the work which other CSFD members do not have. Thus, it is not the case that the CSFD can demand that a particular activity is carried out in a specific way – the legal responsibility for delivering on any particular action lies with the lead project partner for that acti</w:t>
      </w:r>
      <w:r w:rsidR="00B66B22">
        <w:t>on, and not with CSFD as a whole</w:t>
      </w:r>
      <w:r w:rsidR="00C655A9">
        <w:t>.</w:t>
      </w:r>
    </w:p>
    <w:p w14:paraId="2F5C0ED9" w14:textId="77777777" w:rsidR="00354574" w:rsidRDefault="00C655A9" w:rsidP="005C134E">
      <w:r>
        <w:t xml:space="preserve">That said, the project’s aim is to support the work of the forum, and the focus should be on ensuring that the CSFD, in as much as is possible, </w:t>
      </w:r>
      <w:r w:rsidR="00B66B22">
        <w:t xml:space="preserve">shapes the specific parameters of each activity under the project to ensure it best reflects its goals. </w:t>
      </w:r>
      <w:r w:rsidR="0055735E">
        <w:t xml:space="preserve">As can be seen from the previous section on Activities </w:t>
      </w:r>
      <w:r w:rsidR="00781BFC">
        <w:t>and Deliverables</w:t>
      </w:r>
      <w:r w:rsidR="0055735E">
        <w:t>, the project provides resources to support the activities of the working groups, and the resourcing of deliverables. However, the content of what is delivered is a matter for the working groups, not for the project.  It is critical to ensure</w:t>
      </w:r>
      <w:r w:rsidR="00B66B22">
        <w:t xml:space="preserve"> that the relationships between the forum’s workgroups and the project’s work packages are strongly linked. This communications strategy is one way of doing this, and in the detailed activities timeline, specific reference is made to how particular activities should be carried out. </w:t>
      </w:r>
    </w:p>
    <w:p w14:paraId="0E56AFB2" w14:textId="79B2762B" w:rsidR="005C134E" w:rsidRDefault="00C655A9" w:rsidP="005C134E">
      <w:r>
        <w:t xml:space="preserve">    </w:t>
      </w:r>
    </w:p>
    <w:p w14:paraId="54E2C852" w14:textId="6377C8C8" w:rsidR="002C3ED2" w:rsidRPr="0049643A" w:rsidRDefault="0049643A" w:rsidP="0049643A">
      <w:pPr>
        <w:pStyle w:val="Heading2"/>
      </w:pPr>
      <w:bookmarkStart w:id="17" w:name="_Toc519865993"/>
      <w:r>
        <w:t>The Core Group and the Project Partners</w:t>
      </w:r>
      <w:bookmarkEnd w:id="17"/>
    </w:p>
    <w:p w14:paraId="6548DEDE" w14:textId="6FE3A02E" w:rsidR="00354574" w:rsidRDefault="002C3ED2" w:rsidP="005C134E">
      <w:r>
        <w:t xml:space="preserve">The two groups with governance responsibilities are the core group (in respect of the CSFD) and the project partners (in respect of the project).  </w:t>
      </w:r>
      <w:r w:rsidR="00354574">
        <w:t xml:space="preserve">As noted above, it is crucial that there are strong links between these groups. Currently, there is significant crossover between the two groups, </w:t>
      </w:r>
      <w:r w:rsidR="007A3E6F">
        <w:t xml:space="preserve">with two members of the core group also having roles as project partners </w:t>
      </w:r>
      <w:r w:rsidR="00354574">
        <w:t>as shown by the following table.</w:t>
      </w:r>
    </w:p>
    <w:tbl>
      <w:tblPr>
        <w:tblStyle w:val="TableGrid"/>
        <w:tblW w:w="0" w:type="auto"/>
        <w:tblLook w:val="04A0" w:firstRow="1" w:lastRow="0" w:firstColumn="1" w:lastColumn="0" w:noHBand="0" w:noVBand="1"/>
      </w:tblPr>
      <w:tblGrid>
        <w:gridCol w:w="2337"/>
        <w:gridCol w:w="1911"/>
        <w:gridCol w:w="1701"/>
        <w:gridCol w:w="3401"/>
      </w:tblGrid>
      <w:tr w:rsidR="00354574" w14:paraId="6B0DDA0B" w14:textId="77777777" w:rsidTr="00354574">
        <w:tc>
          <w:tcPr>
            <w:tcW w:w="2337" w:type="dxa"/>
            <w:shd w:val="clear" w:color="auto" w:fill="5DC7F8" w:themeFill="text2" w:themeFillTint="99"/>
          </w:tcPr>
          <w:p w14:paraId="7102E769" w14:textId="10AF5C32" w:rsidR="00354574" w:rsidRPr="00354574" w:rsidRDefault="00354574" w:rsidP="00354574">
            <w:pPr>
              <w:jc w:val="center"/>
              <w:rPr>
                <w:b/>
              </w:rPr>
            </w:pPr>
            <w:r w:rsidRPr="00354574">
              <w:rPr>
                <w:b/>
              </w:rPr>
              <w:t>Name</w:t>
            </w:r>
          </w:p>
        </w:tc>
        <w:tc>
          <w:tcPr>
            <w:tcW w:w="1911" w:type="dxa"/>
            <w:shd w:val="clear" w:color="auto" w:fill="5DC7F8" w:themeFill="text2" w:themeFillTint="99"/>
          </w:tcPr>
          <w:p w14:paraId="17749E5C" w14:textId="28E4106E" w:rsidR="00354574" w:rsidRPr="00354574" w:rsidRDefault="00354574" w:rsidP="00354574">
            <w:pPr>
              <w:jc w:val="center"/>
              <w:rPr>
                <w:b/>
              </w:rPr>
            </w:pPr>
            <w:r w:rsidRPr="00354574">
              <w:rPr>
                <w:b/>
              </w:rPr>
              <w:t>Core Group</w:t>
            </w:r>
          </w:p>
        </w:tc>
        <w:tc>
          <w:tcPr>
            <w:tcW w:w="1701" w:type="dxa"/>
            <w:shd w:val="clear" w:color="auto" w:fill="5DC7F8" w:themeFill="text2" w:themeFillTint="99"/>
          </w:tcPr>
          <w:p w14:paraId="6FEBE298" w14:textId="50570821" w:rsidR="00354574" w:rsidRPr="00354574" w:rsidRDefault="00354574" w:rsidP="00354574">
            <w:pPr>
              <w:jc w:val="center"/>
              <w:rPr>
                <w:b/>
              </w:rPr>
            </w:pPr>
            <w:r w:rsidRPr="00354574">
              <w:rPr>
                <w:b/>
              </w:rPr>
              <w:t>Project Partner</w:t>
            </w:r>
          </w:p>
        </w:tc>
        <w:tc>
          <w:tcPr>
            <w:tcW w:w="3401" w:type="dxa"/>
            <w:shd w:val="clear" w:color="auto" w:fill="5DC7F8" w:themeFill="text2" w:themeFillTint="99"/>
          </w:tcPr>
          <w:p w14:paraId="4760E3BE" w14:textId="35DFAE5C" w:rsidR="00354574" w:rsidRPr="00354574" w:rsidRDefault="00354574" w:rsidP="00354574">
            <w:pPr>
              <w:jc w:val="center"/>
              <w:rPr>
                <w:b/>
              </w:rPr>
            </w:pPr>
            <w:r w:rsidRPr="00354574">
              <w:rPr>
                <w:b/>
              </w:rPr>
              <w:t>Note</w:t>
            </w:r>
          </w:p>
        </w:tc>
      </w:tr>
      <w:tr w:rsidR="00354574" w14:paraId="077536CE" w14:textId="77777777" w:rsidTr="00354574">
        <w:tc>
          <w:tcPr>
            <w:tcW w:w="2337" w:type="dxa"/>
          </w:tcPr>
          <w:p w14:paraId="0D72D907" w14:textId="6130C720" w:rsidR="00354574" w:rsidRDefault="00354574" w:rsidP="005C134E">
            <w:r>
              <w:t xml:space="preserve">Laurene Collard </w:t>
            </w:r>
          </w:p>
        </w:tc>
        <w:tc>
          <w:tcPr>
            <w:tcW w:w="1911" w:type="dxa"/>
          </w:tcPr>
          <w:p w14:paraId="09FC8CEE" w14:textId="75010CBF" w:rsidR="00354574" w:rsidRDefault="00354574" w:rsidP="005C134E">
            <w:r>
              <w:t>Yes (Chair)</w:t>
            </w:r>
          </w:p>
        </w:tc>
        <w:tc>
          <w:tcPr>
            <w:tcW w:w="1701" w:type="dxa"/>
          </w:tcPr>
          <w:p w14:paraId="38B74075" w14:textId="5F027FF0" w:rsidR="00354574" w:rsidRDefault="00354574" w:rsidP="005C134E">
            <w:r>
              <w:t>No</w:t>
            </w:r>
          </w:p>
        </w:tc>
        <w:tc>
          <w:tcPr>
            <w:tcW w:w="3401" w:type="dxa"/>
          </w:tcPr>
          <w:p w14:paraId="6930929B" w14:textId="195F0F03" w:rsidR="00354574" w:rsidRDefault="00354574" w:rsidP="0050567C"/>
        </w:tc>
      </w:tr>
      <w:tr w:rsidR="0086643A" w14:paraId="57EAF834" w14:textId="77777777" w:rsidTr="00354574">
        <w:tc>
          <w:tcPr>
            <w:tcW w:w="2337" w:type="dxa"/>
          </w:tcPr>
          <w:p w14:paraId="0BEC582D" w14:textId="4BC02BA5" w:rsidR="0086643A" w:rsidRDefault="00D4398E" w:rsidP="005C134E">
            <w:pPr>
              <w:rPr>
                <w:rFonts w:ascii="Calibri" w:hAnsi="Calibri"/>
                <w:color w:val="000000"/>
              </w:rPr>
            </w:pPr>
            <w:r>
              <w:rPr>
                <w:rFonts w:ascii="Calibri" w:hAnsi="Calibri"/>
                <w:color w:val="000000"/>
              </w:rPr>
              <w:t>Thanasis Apostolou</w:t>
            </w:r>
          </w:p>
        </w:tc>
        <w:tc>
          <w:tcPr>
            <w:tcW w:w="1911" w:type="dxa"/>
          </w:tcPr>
          <w:p w14:paraId="04FF76F1" w14:textId="265730AF" w:rsidR="0086643A" w:rsidRDefault="00D4398E" w:rsidP="005C134E">
            <w:r>
              <w:t>Yes (Vice Chair)</w:t>
            </w:r>
          </w:p>
        </w:tc>
        <w:tc>
          <w:tcPr>
            <w:tcW w:w="1701" w:type="dxa"/>
          </w:tcPr>
          <w:p w14:paraId="57829EB1" w14:textId="79F377F2" w:rsidR="0086643A" w:rsidRDefault="00D4398E" w:rsidP="005C134E">
            <w:r>
              <w:t>No</w:t>
            </w:r>
          </w:p>
        </w:tc>
        <w:tc>
          <w:tcPr>
            <w:tcW w:w="3401" w:type="dxa"/>
          </w:tcPr>
          <w:p w14:paraId="490ECD68" w14:textId="77777777" w:rsidR="0086643A" w:rsidRDefault="0086643A" w:rsidP="005C134E"/>
        </w:tc>
      </w:tr>
      <w:tr w:rsidR="00354574" w14:paraId="0F70BDDA" w14:textId="77777777" w:rsidTr="00354574">
        <w:tc>
          <w:tcPr>
            <w:tcW w:w="2337" w:type="dxa"/>
          </w:tcPr>
          <w:p w14:paraId="2E2ACCC6" w14:textId="3C9CBA0D" w:rsidR="00354574" w:rsidRPr="001808E2" w:rsidRDefault="001808E2" w:rsidP="005C134E">
            <w:pPr>
              <w:rPr>
                <w:rFonts w:ascii="Calibri" w:hAnsi="Calibri"/>
                <w:color w:val="000000"/>
              </w:rPr>
            </w:pPr>
            <w:r>
              <w:rPr>
                <w:rFonts w:ascii="Calibri" w:hAnsi="Calibri"/>
                <w:color w:val="000000"/>
              </w:rPr>
              <w:t>Iga Jeziorska</w:t>
            </w:r>
          </w:p>
        </w:tc>
        <w:tc>
          <w:tcPr>
            <w:tcW w:w="1911" w:type="dxa"/>
          </w:tcPr>
          <w:p w14:paraId="3AFE9C60" w14:textId="67318112" w:rsidR="00354574" w:rsidRDefault="00354574" w:rsidP="005C134E">
            <w:r>
              <w:t>Yes (Chair, WG 1)</w:t>
            </w:r>
          </w:p>
        </w:tc>
        <w:tc>
          <w:tcPr>
            <w:tcW w:w="1701" w:type="dxa"/>
          </w:tcPr>
          <w:p w14:paraId="54C1DD8C" w14:textId="232DD3A4" w:rsidR="00354574" w:rsidRDefault="001808E2" w:rsidP="0050567C">
            <w:r>
              <w:t>No</w:t>
            </w:r>
            <w:r w:rsidR="00354574">
              <w:t xml:space="preserve"> </w:t>
            </w:r>
          </w:p>
        </w:tc>
        <w:tc>
          <w:tcPr>
            <w:tcW w:w="3401" w:type="dxa"/>
          </w:tcPr>
          <w:p w14:paraId="2C5D396C" w14:textId="2CECE53B" w:rsidR="00354574" w:rsidRDefault="0050567C" w:rsidP="005C134E">
            <w:r>
              <w:t>WG 1 is chaired by Iga Kender-Jeziorska; the corresponding WP under the project is coordinated by Peter Sarosi (RRF).</w:t>
            </w:r>
          </w:p>
        </w:tc>
      </w:tr>
      <w:tr w:rsidR="00354574" w14:paraId="7B95EBA7" w14:textId="77777777" w:rsidTr="00354574">
        <w:tc>
          <w:tcPr>
            <w:tcW w:w="2337" w:type="dxa"/>
          </w:tcPr>
          <w:p w14:paraId="733010F6" w14:textId="78DC2832" w:rsidR="00354574" w:rsidRDefault="00354574" w:rsidP="005C134E">
            <w:r>
              <w:t>Marie Nougier</w:t>
            </w:r>
          </w:p>
        </w:tc>
        <w:tc>
          <w:tcPr>
            <w:tcW w:w="1911" w:type="dxa"/>
          </w:tcPr>
          <w:p w14:paraId="1607931F" w14:textId="4433AF62" w:rsidR="00354574" w:rsidRDefault="00354574" w:rsidP="005C134E">
            <w:r>
              <w:t>Yes (Chair WG2)</w:t>
            </w:r>
          </w:p>
        </w:tc>
        <w:tc>
          <w:tcPr>
            <w:tcW w:w="1701" w:type="dxa"/>
          </w:tcPr>
          <w:p w14:paraId="3BA3D983" w14:textId="0DDC1D91" w:rsidR="00354574" w:rsidRDefault="00354574" w:rsidP="005C134E">
            <w:r>
              <w:t>No</w:t>
            </w:r>
          </w:p>
        </w:tc>
        <w:tc>
          <w:tcPr>
            <w:tcW w:w="3401" w:type="dxa"/>
          </w:tcPr>
          <w:p w14:paraId="17DC5AD9" w14:textId="6075719C" w:rsidR="00354574" w:rsidRDefault="00661C15" w:rsidP="0050567C">
            <w:r>
              <w:t>W</w:t>
            </w:r>
            <w:r w:rsidR="0050567C">
              <w:t>G</w:t>
            </w:r>
            <w:r>
              <w:t>2 i</w:t>
            </w:r>
            <w:r w:rsidR="007A3E6F">
              <w:t xml:space="preserve">s </w:t>
            </w:r>
            <w:r w:rsidR="0050567C">
              <w:t>chaired by Marie Nougier; the corresponding WP under the project is coordinated</w:t>
            </w:r>
            <w:r w:rsidR="007A3E6F">
              <w:t xml:space="preserve"> </w:t>
            </w:r>
            <w:r>
              <w:t>by Lola Capdepon (UNAD)</w:t>
            </w:r>
            <w:r w:rsidR="0050567C">
              <w:t>.</w:t>
            </w:r>
          </w:p>
        </w:tc>
      </w:tr>
      <w:tr w:rsidR="00354574" w14:paraId="471A9888" w14:textId="77777777" w:rsidTr="00354574">
        <w:tc>
          <w:tcPr>
            <w:tcW w:w="2337" w:type="dxa"/>
          </w:tcPr>
          <w:p w14:paraId="5A1A4AAF" w14:textId="77777777" w:rsidR="001808E2" w:rsidRDefault="001808E2" w:rsidP="001808E2">
            <w:pPr>
              <w:rPr>
                <w:rFonts w:ascii="Calibri" w:hAnsi="Calibri"/>
                <w:color w:val="000000"/>
              </w:rPr>
            </w:pPr>
            <w:r>
              <w:rPr>
                <w:rFonts w:ascii="Calibri" w:hAnsi="Calibri"/>
                <w:color w:val="000000"/>
              </w:rPr>
              <w:t>Katrin Prins-Schiffer</w:t>
            </w:r>
          </w:p>
          <w:p w14:paraId="417E680B" w14:textId="6EFCB0DF" w:rsidR="00354574" w:rsidRDefault="00354574" w:rsidP="005C134E"/>
        </w:tc>
        <w:tc>
          <w:tcPr>
            <w:tcW w:w="1911" w:type="dxa"/>
          </w:tcPr>
          <w:p w14:paraId="296A49EF" w14:textId="1B53C20E" w:rsidR="00354574" w:rsidRDefault="00661C15" w:rsidP="005C134E">
            <w:r>
              <w:t>Yes (Chair, WG3)</w:t>
            </w:r>
          </w:p>
        </w:tc>
        <w:tc>
          <w:tcPr>
            <w:tcW w:w="1701" w:type="dxa"/>
          </w:tcPr>
          <w:p w14:paraId="6DA32ACA" w14:textId="2446BF96" w:rsidR="00354574" w:rsidRDefault="001808E2" w:rsidP="005C134E">
            <w:r>
              <w:t xml:space="preserve">Yes </w:t>
            </w:r>
          </w:p>
        </w:tc>
        <w:tc>
          <w:tcPr>
            <w:tcW w:w="3401" w:type="dxa"/>
          </w:tcPr>
          <w:p w14:paraId="27AD86D6" w14:textId="17AABCB6" w:rsidR="00354574" w:rsidRDefault="0050567C" w:rsidP="0050567C">
            <w:r>
              <w:t>WG</w:t>
            </w:r>
            <w:r w:rsidR="00661C15">
              <w:t xml:space="preserve">3 </w:t>
            </w:r>
            <w:r>
              <w:t xml:space="preserve">is chaired by </w:t>
            </w:r>
            <w:r w:rsidR="00661C15">
              <w:t>Katrin</w:t>
            </w:r>
            <w:r>
              <w:t xml:space="preserve"> Schiffer (FRG / Correlation), who also coordinates the corresponding WP.</w:t>
            </w:r>
          </w:p>
        </w:tc>
      </w:tr>
      <w:tr w:rsidR="00354574" w14:paraId="7C73E741" w14:textId="77777777" w:rsidTr="00354574">
        <w:tc>
          <w:tcPr>
            <w:tcW w:w="2337" w:type="dxa"/>
          </w:tcPr>
          <w:p w14:paraId="1FA23153" w14:textId="77777777" w:rsidR="001808E2" w:rsidRDefault="001808E2" w:rsidP="001808E2">
            <w:pPr>
              <w:rPr>
                <w:rFonts w:ascii="Calibri" w:hAnsi="Calibri"/>
                <w:color w:val="000000"/>
              </w:rPr>
            </w:pPr>
            <w:r>
              <w:rPr>
                <w:rFonts w:ascii="Calibri" w:hAnsi="Calibri"/>
                <w:color w:val="000000"/>
              </w:rPr>
              <w:t>Matej Košir</w:t>
            </w:r>
          </w:p>
          <w:p w14:paraId="625A7C9C" w14:textId="45D278B5" w:rsidR="00354574" w:rsidRDefault="00354574" w:rsidP="005C134E"/>
        </w:tc>
        <w:tc>
          <w:tcPr>
            <w:tcW w:w="1911" w:type="dxa"/>
          </w:tcPr>
          <w:p w14:paraId="446B5965" w14:textId="527FCED9" w:rsidR="00354574" w:rsidRDefault="007A3E6F" w:rsidP="005C134E">
            <w:r>
              <w:t>Yes (Chair, WG4)</w:t>
            </w:r>
          </w:p>
        </w:tc>
        <w:tc>
          <w:tcPr>
            <w:tcW w:w="1701" w:type="dxa"/>
          </w:tcPr>
          <w:p w14:paraId="655140AB" w14:textId="5331B452" w:rsidR="00354574" w:rsidRDefault="001808E2" w:rsidP="005C134E">
            <w:r>
              <w:t>Yes</w:t>
            </w:r>
          </w:p>
        </w:tc>
        <w:tc>
          <w:tcPr>
            <w:tcW w:w="3401" w:type="dxa"/>
          </w:tcPr>
          <w:p w14:paraId="792ADD2C" w14:textId="2055036D" w:rsidR="00354574" w:rsidRDefault="007A3E6F" w:rsidP="0050567C">
            <w:r>
              <w:t xml:space="preserve">WG4 </w:t>
            </w:r>
            <w:r w:rsidR="0050567C">
              <w:t xml:space="preserve">is chaired by Matej Kosir; the corresponding WP under the project is coordinated by Mariangels Duch  </w:t>
            </w:r>
            <w:r>
              <w:t>(IREFREA)</w:t>
            </w:r>
            <w:r w:rsidR="0050567C">
              <w:t>.</w:t>
            </w:r>
            <w:r>
              <w:t xml:space="preserve"> </w:t>
            </w:r>
          </w:p>
        </w:tc>
      </w:tr>
      <w:tr w:rsidR="00354574" w14:paraId="584FE9CF" w14:textId="77777777" w:rsidTr="00354574">
        <w:tc>
          <w:tcPr>
            <w:tcW w:w="2337" w:type="dxa"/>
          </w:tcPr>
          <w:p w14:paraId="057B95A3" w14:textId="0B069F9D" w:rsidR="00354574" w:rsidRDefault="007A3E6F" w:rsidP="005C134E">
            <w:r>
              <w:t>Lola Capdepon</w:t>
            </w:r>
          </w:p>
        </w:tc>
        <w:tc>
          <w:tcPr>
            <w:tcW w:w="1911" w:type="dxa"/>
          </w:tcPr>
          <w:p w14:paraId="71284CC7" w14:textId="33F4DA50" w:rsidR="00354574" w:rsidRDefault="007A3E6F" w:rsidP="005C134E">
            <w:r>
              <w:t>No</w:t>
            </w:r>
          </w:p>
        </w:tc>
        <w:tc>
          <w:tcPr>
            <w:tcW w:w="1701" w:type="dxa"/>
          </w:tcPr>
          <w:p w14:paraId="321661D5" w14:textId="5367FFE9" w:rsidR="00354574" w:rsidRDefault="007A3E6F" w:rsidP="005C134E">
            <w:r>
              <w:t>Yes (WP2)</w:t>
            </w:r>
          </w:p>
        </w:tc>
        <w:tc>
          <w:tcPr>
            <w:tcW w:w="3401" w:type="dxa"/>
          </w:tcPr>
          <w:p w14:paraId="1FB405D1" w14:textId="1825FB31" w:rsidR="00354574" w:rsidRDefault="007A3E6F" w:rsidP="005C134E">
            <w:r>
              <w:t>Jorge Ollero (F-ENLACE) will also provide support to WP2</w:t>
            </w:r>
          </w:p>
        </w:tc>
      </w:tr>
      <w:tr w:rsidR="007A3E6F" w14:paraId="7E3EBBB0" w14:textId="77777777" w:rsidTr="00354574">
        <w:tc>
          <w:tcPr>
            <w:tcW w:w="2337" w:type="dxa"/>
          </w:tcPr>
          <w:p w14:paraId="5CD87DD8" w14:textId="31B1BF5A" w:rsidR="007A3E6F" w:rsidRDefault="007A3E6F" w:rsidP="005C134E">
            <w:r>
              <w:t>Mariangels Duch</w:t>
            </w:r>
          </w:p>
        </w:tc>
        <w:tc>
          <w:tcPr>
            <w:tcW w:w="1911" w:type="dxa"/>
          </w:tcPr>
          <w:p w14:paraId="7860B3A9" w14:textId="3826A7D2" w:rsidR="007A3E6F" w:rsidRDefault="007A3E6F" w:rsidP="005C134E">
            <w:r>
              <w:t>No</w:t>
            </w:r>
          </w:p>
        </w:tc>
        <w:tc>
          <w:tcPr>
            <w:tcW w:w="1701" w:type="dxa"/>
          </w:tcPr>
          <w:p w14:paraId="30D965B0" w14:textId="25FA6461" w:rsidR="007A3E6F" w:rsidRDefault="007A3E6F" w:rsidP="005C134E">
            <w:r>
              <w:t>Yes (WP4)</w:t>
            </w:r>
          </w:p>
        </w:tc>
        <w:tc>
          <w:tcPr>
            <w:tcW w:w="3401" w:type="dxa"/>
          </w:tcPr>
          <w:p w14:paraId="1F1EDE31" w14:textId="77777777" w:rsidR="007A3E6F" w:rsidRDefault="007A3E6F" w:rsidP="005C134E"/>
        </w:tc>
      </w:tr>
      <w:tr w:rsidR="00C91927" w14:paraId="570D6B51" w14:textId="77777777" w:rsidTr="00354574">
        <w:tc>
          <w:tcPr>
            <w:tcW w:w="2337" w:type="dxa"/>
          </w:tcPr>
          <w:p w14:paraId="0E7DF99D" w14:textId="31C032C2" w:rsidR="00C91927" w:rsidRDefault="00C91927" w:rsidP="005C134E">
            <w:r>
              <w:t>Peter Sarosi</w:t>
            </w:r>
          </w:p>
        </w:tc>
        <w:tc>
          <w:tcPr>
            <w:tcW w:w="1911" w:type="dxa"/>
          </w:tcPr>
          <w:p w14:paraId="11DDB92E" w14:textId="3E33517B" w:rsidR="00C91927" w:rsidRDefault="00C91927" w:rsidP="005C134E">
            <w:r>
              <w:t>No</w:t>
            </w:r>
          </w:p>
        </w:tc>
        <w:tc>
          <w:tcPr>
            <w:tcW w:w="1701" w:type="dxa"/>
          </w:tcPr>
          <w:p w14:paraId="3674622A" w14:textId="13803C4B" w:rsidR="00C91927" w:rsidRPr="00C91927" w:rsidRDefault="00C91927" w:rsidP="00C91927">
            <w:r>
              <w:t>Yes (</w:t>
            </w:r>
            <w:r>
              <w:rPr>
                <w:rFonts w:ascii="Calibri" w:hAnsi="Calibri"/>
                <w:color w:val="000000"/>
              </w:rPr>
              <w:t>WG1)</w:t>
            </w:r>
          </w:p>
          <w:p w14:paraId="0215D595" w14:textId="0DD23A98" w:rsidR="00C91927" w:rsidRDefault="00C91927" w:rsidP="005C134E"/>
        </w:tc>
        <w:tc>
          <w:tcPr>
            <w:tcW w:w="3401" w:type="dxa"/>
          </w:tcPr>
          <w:p w14:paraId="1AAF6DA1" w14:textId="77777777" w:rsidR="00C91927" w:rsidRDefault="00C91927" w:rsidP="005C134E"/>
        </w:tc>
      </w:tr>
    </w:tbl>
    <w:p w14:paraId="6E1AD828" w14:textId="379ADBCA" w:rsidR="002630F2" w:rsidRDefault="00354574" w:rsidP="005C134E">
      <w:r>
        <w:t xml:space="preserve"> </w:t>
      </w:r>
    </w:p>
    <w:p w14:paraId="0A850059" w14:textId="77777777" w:rsidR="007A3E6F" w:rsidRDefault="007A3E6F" w:rsidP="005C134E"/>
    <w:p w14:paraId="78EA5413" w14:textId="29F62766" w:rsidR="00B46EB2" w:rsidRDefault="00B46EB2" w:rsidP="005C134E">
      <w:r>
        <w:t>It is helpful to note some key points on which the core group and pr</w:t>
      </w:r>
      <w:r w:rsidR="00851D29">
        <w:t xml:space="preserve">oject partners agree and which </w:t>
      </w:r>
      <w:r>
        <w:t>form the basis of the relationship between them. These are:</w:t>
      </w:r>
    </w:p>
    <w:p w14:paraId="7B5124E8" w14:textId="101693B9" w:rsidR="00B46EB2" w:rsidRDefault="00B46EB2" w:rsidP="00B46EB2">
      <w:pPr>
        <w:pStyle w:val="ListParagraph"/>
        <w:numPr>
          <w:ilvl w:val="0"/>
          <w:numId w:val="19"/>
        </w:numPr>
      </w:pPr>
      <w:r>
        <w:t>The core group recognizes the specific governance responsibilities which the project partners have in relation to the project.</w:t>
      </w:r>
    </w:p>
    <w:p w14:paraId="3ADF4E06" w14:textId="77777777" w:rsidR="00B46EB2" w:rsidRDefault="00B46EB2" w:rsidP="00B46EB2">
      <w:pPr>
        <w:pStyle w:val="ListParagraph"/>
        <w:numPr>
          <w:ilvl w:val="0"/>
          <w:numId w:val="19"/>
        </w:numPr>
      </w:pPr>
      <w:r>
        <w:t>The project consortium recognizes the specific governance responsibilities which the core group has in relation to the forum.</w:t>
      </w:r>
    </w:p>
    <w:p w14:paraId="43F61F93" w14:textId="577422BF" w:rsidR="00B46EB2" w:rsidRDefault="00B46EB2" w:rsidP="00B46EB2">
      <w:pPr>
        <w:pStyle w:val="ListParagraph"/>
        <w:numPr>
          <w:ilvl w:val="0"/>
          <w:numId w:val="19"/>
        </w:numPr>
      </w:pPr>
      <w:r>
        <w:t>Both groups recognize the importance of the core group and the project partners being in close contact to facilitate the successful delivery of the project to the benefit of the forum. To achieve this, they agree that:</w:t>
      </w:r>
    </w:p>
    <w:p w14:paraId="2B6AFEB8" w14:textId="736F14CB" w:rsidR="007A3E6F" w:rsidRDefault="00E95C60" w:rsidP="00B46EB2">
      <w:pPr>
        <w:pStyle w:val="ListParagraph"/>
        <w:numPr>
          <w:ilvl w:val="1"/>
          <w:numId w:val="19"/>
        </w:numPr>
      </w:pPr>
      <w:r>
        <w:t xml:space="preserve">In general, the work groups of the forum should direct the </w:t>
      </w:r>
      <w:r w:rsidRPr="00F15303">
        <w:rPr>
          <w:i/>
        </w:rPr>
        <w:t>content</w:t>
      </w:r>
      <w:r>
        <w:t xml:space="preserve">, but not the </w:t>
      </w:r>
      <w:r w:rsidRPr="00F15303">
        <w:rPr>
          <w:i/>
        </w:rPr>
        <w:t>form</w:t>
      </w:r>
      <w:r>
        <w:t>, of the project activities. As an example</w:t>
      </w:r>
      <w:r w:rsidR="00F15303">
        <w:t xml:space="preserve">, consider the activity under WP3 of </w:t>
      </w:r>
      <w:r w:rsidR="00AC735D">
        <w:t>producing and</w:t>
      </w:r>
      <w:r w:rsidR="00F15303">
        <w:t xml:space="preserve"> disseminating a briefing paper on linking the EU action plan and recommendations for civil society engagement at national level.  In this case, the input for the paper should be generated through the relevant work group of the CSFD – this group should inform the broad structure of the paper, what content should be included, what the CSFD recommendations are, and so on. </w:t>
      </w:r>
      <w:r w:rsidR="00F744C4">
        <w:t xml:space="preserve">The WP lead in the project will then use project resources to lead the work around production and dissemination. What is ultimately produced should be the work of the CSFD (or a workgroup thereof), not of the project. </w:t>
      </w:r>
      <w:r w:rsidR="007B65D4">
        <w:t>Thus, the CSFD defines the content of the outputs - h</w:t>
      </w:r>
      <w:r w:rsidR="00F15303">
        <w:t xml:space="preserve">owever, it cannot change the form of the </w:t>
      </w:r>
      <w:r w:rsidR="00F744C4">
        <w:t xml:space="preserve">deliverable – for example, by deciding that a social media campaign </w:t>
      </w:r>
      <w:r w:rsidR="00FD33E8">
        <w:t>sh</w:t>
      </w:r>
      <w:r w:rsidR="00F744C4">
        <w:t xml:space="preserve">ould be </w:t>
      </w:r>
      <w:r w:rsidR="00FD33E8">
        <w:t>produced instead of</w:t>
      </w:r>
      <w:r w:rsidR="00F744C4">
        <w:t xml:space="preserve"> a briefing paper</w:t>
      </w:r>
      <w:r w:rsidR="007B65D4">
        <w:t>, as the project partner has already committed to delivering a paper.</w:t>
      </w:r>
      <w:r w:rsidR="00F15303">
        <w:t xml:space="preserve"> </w:t>
      </w:r>
      <w:r w:rsidR="00FD33E8">
        <w:t>Similarly, budgetary control for the activities rest always with the project partners.</w:t>
      </w:r>
    </w:p>
    <w:p w14:paraId="1881B556" w14:textId="48C2F640" w:rsidR="00AC735D" w:rsidRDefault="00AC735D" w:rsidP="00B46EB2">
      <w:pPr>
        <w:pStyle w:val="ListParagraph"/>
        <w:numPr>
          <w:ilvl w:val="1"/>
          <w:numId w:val="19"/>
        </w:numPr>
      </w:pPr>
      <w:r>
        <w:t>In terms of calls and meetings:</w:t>
      </w:r>
    </w:p>
    <w:p w14:paraId="7A6DC74B" w14:textId="030EF2FF" w:rsidR="00AC735D" w:rsidRDefault="00AC735D" w:rsidP="00AC735D">
      <w:pPr>
        <w:pStyle w:val="ListParagraph"/>
        <w:numPr>
          <w:ilvl w:val="2"/>
          <w:numId w:val="19"/>
        </w:numPr>
      </w:pPr>
      <w:r>
        <w:t>Members of the core group can, if they wish,  join any scheduled project partners call to do with project activities</w:t>
      </w:r>
    </w:p>
    <w:p w14:paraId="4D152A86" w14:textId="77777777" w:rsidR="00AC735D" w:rsidRDefault="00AC735D" w:rsidP="00AC735D">
      <w:pPr>
        <w:pStyle w:val="ListParagraph"/>
        <w:numPr>
          <w:ilvl w:val="2"/>
          <w:numId w:val="19"/>
        </w:numPr>
      </w:pPr>
      <w:r>
        <w:t>Members of the project consortium will not join core group calls, but may be invited to give input on their work package if the core group wishes</w:t>
      </w:r>
    </w:p>
    <w:p w14:paraId="7BB0DAA1" w14:textId="50AD883D" w:rsidR="00AC735D" w:rsidRDefault="00870D0E" w:rsidP="00AC735D">
      <w:pPr>
        <w:pStyle w:val="ListParagraph"/>
        <w:numPr>
          <w:ilvl w:val="2"/>
          <w:numId w:val="19"/>
        </w:numPr>
      </w:pPr>
      <w:r>
        <w:t xml:space="preserve">The WG chair and the WP lead for the associated work under the project will work together to produce a detailed workplan with clear responsibilities. </w:t>
      </w:r>
      <w:r w:rsidR="00AC735D">
        <w:t>Both the work group chair and the project partner responsible for</w:t>
      </w:r>
      <w:r w:rsidR="00F7018C">
        <w:t xml:space="preserve"> the activities for that work package under the project will participate in work group calls</w:t>
      </w:r>
      <w:r w:rsidR="00AC735D">
        <w:t xml:space="preserve"> </w:t>
      </w:r>
    </w:p>
    <w:p w14:paraId="68A5F16E" w14:textId="77777777" w:rsidR="00F7018C" w:rsidRDefault="00AC735D" w:rsidP="00AC735D">
      <w:pPr>
        <w:pStyle w:val="ListParagraph"/>
        <w:numPr>
          <w:ilvl w:val="2"/>
          <w:numId w:val="19"/>
        </w:numPr>
      </w:pPr>
      <w:r>
        <w:t xml:space="preserve">The project resources both internal project partners meetings and core group meetings. In </w:t>
      </w:r>
      <w:r w:rsidR="00F7018C">
        <w:t>organizing these meetings, thought will be given to maximizing communication between the two groups.</w:t>
      </w:r>
    </w:p>
    <w:p w14:paraId="3C4FDF50" w14:textId="412BF23C" w:rsidR="00FD33E8" w:rsidRDefault="00F7018C" w:rsidP="00F7018C">
      <w:pPr>
        <w:pStyle w:val="ListParagraph"/>
        <w:ind w:left="2160"/>
      </w:pPr>
      <w:r>
        <w:t xml:space="preserve">    </w:t>
      </w:r>
    </w:p>
    <w:p w14:paraId="2DBC6E27" w14:textId="4DD91CD6" w:rsidR="002630F2" w:rsidRDefault="00704EBA" w:rsidP="00BA1F8C">
      <w:pPr>
        <w:pStyle w:val="Heading2"/>
      </w:pPr>
      <w:bookmarkStart w:id="18" w:name="_Toc519865994"/>
      <w:r>
        <w:t>R</w:t>
      </w:r>
      <w:r w:rsidR="002630F2">
        <w:t>eallocation of resources</w:t>
      </w:r>
      <w:bookmarkEnd w:id="18"/>
    </w:p>
    <w:p w14:paraId="19389477" w14:textId="048618FE" w:rsidR="00133831" w:rsidRDefault="002630F2" w:rsidP="002630F2">
      <w:r>
        <w:t>In the event that there is money saved for a bud</w:t>
      </w:r>
      <w:r w:rsidR="00133831">
        <w:t>geted project activity, there may be</w:t>
      </w:r>
      <w:r>
        <w:t xml:space="preserve"> a possibility to reallocate that funding elsewhere in the project. If this is the case, the project partners will </w:t>
      </w:r>
      <w:r w:rsidR="00133831">
        <w:t>work</w:t>
      </w:r>
      <w:r>
        <w:t xml:space="preserve"> with the core group with a</w:t>
      </w:r>
      <w:r w:rsidR="00133831">
        <w:t xml:space="preserve"> view to establishing where any reallocated funding could be best used to support the work of the forum. In doing</w:t>
      </w:r>
      <w:r w:rsidR="00FD33E8">
        <w:t xml:space="preserve"> so, it must be remembered that</w:t>
      </w:r>
      <w:r w:rsidR="00133831">
        <w:t>:</w:t>
      </w:r>
    </w:p>
    <w:p w14:paraId="23E3BA11" w14:textId="34344963" w:rsidR="00133831" w:rsidRDefault="002C3ED2" w:rsidP="00133831">
      <w:pPr>
        <w:pStyle w:val="ListParagraph"/>
        <w:numPr>
          <w:ilvl w:val="0"/>
          <w:numId w:val="22"/>
        </w:numPr>
      </w:pPr>
      <w:r>
        <w:t>any changes to the work packages and resourcing will need to be discussed and agreed by the EC</w:t>
      </w:r>
      <w:r w:rsidR="00133831">
        <w:t>,</w:t>
      </w:r>
    </w:p>
    <w:p w14:paraId="4ADFFAC6" w14:textId="57740F51" w:rsidR="002630F2" w:rsidRPr="002630F2" w:rsidRDefault="00133831" w:rsidP="00133831">
      <w:pPr>
        <w:pStyle w:val="ListParagraph"/>
        <w:numPr>
          <w:ilvl w:val="0"/>
          <w:numId w:val="22"/>
        </w:numPr>
      </w:pPr>
      <w:r>
        <w:t>any reallocation between work packages necessarily requires the consent of the organisations coordinating those work packages, particularly in the context of co-funding requirements</w:t>
      </w:r>
    </w:p>
    <w:p w14:paraId="16E36C3F" w14:textId="77777777" w:rsidR="002630F2" w:rsidRPr="005C134E" w:rsidRDefault="002630F2" w:rsidP="005C134E"/>
    <w:p w14:paraId="180CA800" w14:textId="17002F82" w:rsidR="00360DD3" w:rsidRPr="00360DD3" w:rsidRDefault="00360DD3" w:rsidP="00360DD3"/>
    <w:p w14:paraId="5B78628F" w14:textId="77777777" w:rsidR="00EE1140" w:rsidRDefault="00EE1140" w:rsidP="005A228D"/>
    <w:p w14:paraId="705C3B10" w14:textId="77777777" w:rsidR="00EE1140" w:rsidRDefault="00EE1140" w:rsidP="005A228D"/>
    <w:p w14:paraId="1D52BB18" w14:textId="77777777" w:rsidR="00EE1140" w:rsidRDefault="00EE1140" w:rsidP="005A228D"/>
    <w:p w14:paraId="09E038F3" w14:textId="77777777" w:rsidR="00EE1140" w:rsidRDefault="00EE1140" w:rsidP="005A228D"/>
    <w:p w14:paraId="63524533" w14:textId="77777777" w:rsidR="0050567C" w:rsidRDefault="0050567C" w:rsidP="005A228D"/>
    <w:p w14:paraId="6635AADD" w14:textId="77777777" w:rsidR="0050567C" w:rsidRDefault="0050567C" w:rsidP="005A228D"/>
    <w:p w14:paraId="7E2AC4F9" w14:textId="1BA6B672" w:rsidR="00B66B22" w:rsidRPr="00B66B22" w:rsidRDefault="00B66B22" w:rsidP="005A228D"/>
    <w:p w14:paraId="2E46FAED" w14:textId="6E0777C3" w:rsidR="00707CEE" w:rsidRDefault="00704EBA" w:rsidP="00BA1F8C">
      <w:pPr>
        <w:pStyle w:val="Heading1"/>
      </w:pPr>
      <w:bookmarkStart w:id="19" w:name="_Toc519865995"/>
      <w:r>
        <w:t>COMMUNICATIONS PLAN</w:t>
      </w:r>
      <w:bookmarkEnd w:id="19"/>
    </w:p>
    <w:p w14:paraId="74153029" w14:textId="4A7EBA85" w:rsidR="006B0563" w:rsidRDefault="00DD75F6" w:rsidP="00BA1F8C">
      <w:pPr>
        <w:pStyle w:val="Heading2"/>
      </w:pPr>
      <w:bookmarkStart w:id="20" w:name="_Toc519865996"/>
      <w:r>
        <w:t>O</w:t>
      </w:r>
      <w:r w:rsidR="003B1061">
        <w:t>verview</w:t>
      </w:r>
      <w:bookmarkEnd w:id="20"/>
    </w:p>
    <w:p w14:paraId="0550EECB" w14:textId="4E8F52FF" w:rsidR="009B6F60" w:rsidRDefault="004A2472" w:rsidP="004A2472">
      <w:r>
        <w:t>T</w:t>
      </w:r>
      <w:r w:rsidR="003B1061">
        <w:t xml:space="preserve">his section sets out </w:t>
      </w:r>
      <w:r w:rsidR="006E41AD">
        <w:t>a communications plan for the dur</w:t>
      </w:r>
      <w:r w:rsidR="009B6F60">
        <w:t>ation of the project. It covers the 24 months of the project’s duration</w:t>
      </w:r>
      <w:r w:rsidR="007B5FB7">
        <w:t xml:space="preserve"> (November 2017 – October 2019)</w:t>
      </w:r>
      <w:r w:rsidR="009B6F60">
        <w:t xml:space="preserve">, and seeks to identify, on a month by month basis, </w:t>
      </w:r>
      <w:r w:rsidR="008D330D">
        <w:t xml:space="preserve">what activities will be ongoing </w:t>
      </w:r>
      <w:r w:rsidR="007B5FB7">
        <w:t xml:space="preserve">and </w:t>
      </w:r>
      <w:r w:rsidR="00DD75F6">
        <w:t xml:space="preserve">where thought will need to be given to </w:t>
      </w:r>
      <w:r w:rsidR="007B5FB7">
        <w:t xml:space="preserve">how the products of those activities can be communicated both internally (to members of the CSFD) and externally (to third parties).  </w:t>
      </w:r>
    </w:p>
    <w:p w14:paraId="02767A0E" w14:textId="5F722D74" w:rsidR="004A2472" w:rsidRPr="004A2472" w:rsidRDefault="009B6F60" w:rsidP="008D330D">
      <w:r>
        <w:t xml:space="preserve">  </w:t>
      </w:r>
    </w:p>
    <w:p w14:paraId="6BE57B78" w14:textId="292103D0" w:rsidR="006B0563" w:rsidRDefault="00DD75F6" w:rsidP="00BA1F8C">
      <w:pPr>
        <w:pStyle w:val="Heading2"/>
      </w:pPr>
      <w:bookmarkStart w:id="21" w:name="_Toc519865997"/>
      <w:r>
        <w:t>I</w:t>
      </w:r>
      <w:r w:rsidR="006B0563">
        <w:t>nfrastructure</w:t>
      </w:r>
      <w:bookmarkEnd w:id="21"/>
    </w:p>
    <w:p w14:paraId="114AEB22" w14:textId="022B4236" w:rsidR="00BE180B" w:rsidRDefault="00BE180B" w:rsidP="00BE180B">
      <w:pPr>
        <w:pStyle w:val="Heading3"/>
      </w:pPr>
      <w:bookmarkStart w:id="22" w:name="_Toc519865998"/>
      <w:r>
        <w:t>WEBSITE</w:t>
      </w:r>
      <w:bookmarkEnd w:id="22"/>
    </w:p>
    <w:p w14:paraId="7C81F296" w14:textId="77777777" w:rsidR="00BE180B" w:rsidRDefault="00F003F0" w:rsidP="007B5FB7">
      <w:r>
        <w:t xml:space="preserve">The project </w:t>
      </w:r>
      <w:r w:rsidR="00BE180B">
        <w:t xml:space="preserve">has established a website for the CSFD, which can be accessed at </w:t>
      </w:r>
      <w:r w:rsidR="00BE180B" w:rsidRPr="00BE180B">
        <w:rPr>
          <w:b/>
        </w:rPr>
        <w:t xml:space="preserve">[INSERT ADDRESS]. </w:t>
      </w:r>
    </w:p>
    <w:p w14:paraId="6CEE6ECE" w14:textId="77777777" w:rsidR="002C32ED" w:rsidRDefault="00BE180B" w:rsidP="007B5FB7">
      <w:r>
        <w:t>The website has a members</w:t>
      </w:r>
      <w:r w:rsidR="00B3307B">
        <w:t>’</w:t>
      </w:r>
      <w:r>
        <w:t xml:space="preserve"> area. Access to the members</w:t>
      </w:r>
      <w:r w:rsidR="00B3307B">
        <w:t>’</w:t>
      </w:r>
      <w:r>
        <w:t xml:space="preserve"> area is restricted to members of the CFSD. </w:t>
      </w:r>
      <w:r w:rsidR="00B3307B">
        <w:t xml:space="preserve">The members’ area has a discussion forum and a resources area. </w:t>
      </w:r>
    </w:p>
    <w:p w14:paraId="1CADFBF4" w14:textId="77777777" w:rsidR="002C32ED" w:rsidRDefault="00B3307B" w:rsidP="007B5FB7">
      <w:r>
        <w:t>The discussion forum should be used for as much CSFD related communication as possible, including discussions around draft documents, project activities, etc. The reason that the discussion forum should be prioritized over other communication methods such as email is simple – although members of the CSFD will change from time to time, the CSFD itself will continue. Thus, any information (such as emails) which reside solely with a member or members of the CSFD will be lost if th</w:t>
      </w:r>
      <w:r w:rsidR="002C32ED">
        <w:t xml:space="preserve">ey cease to become a member. By keeping CSFD communications within the discussion forum, a record of past discussions will be retained, thereby creating an institutional memory for CSFD. </w:t>
      </w:r>
      <w:r>
        <w:t xml:space="preserve"> </w:t>
      </w:r>
    </w:p>
    <w:p w14:paraId="5F9DB282" w14:textId="413D524A" w:rsidR="007B5FB7" w:rsidRDefault="00F003F0" w:rsidP="007B5FB7">
      <w:r>
        <w:t>All documents created u</w:t>
      </w:r>
      <w:r w:rsidR="002C32ED">
        <w:t>nder the CSFD will be accessed via the resources area</w:t>
      </w:r>
      <w:r>
        <w:t xml:space="preserve">. </w:t>
      </w:r>
      <w:r w:rsidR="002C32ED">
        <w:t xml:space="preserve">This will include call records, project documents and so forth. </w:t>
      </w:r>
    </w:p>
    <w:p w14:paraId="7D180730" w14:textId="77777777" w:rsidR="002C32ED" w:rsidRDefault="002C32ED" w:rsidP="007B5FB7"/>
    <w:p w14:paraId="30FF57BF" w14:textId="4ED5F774" w:rsidR="002C32ED" w:rsidRDefault="002C32ED" w:rsidP="002C32ED">
      <w:pPr>
        <w:pStyle w:val="Heading3"/>
      </w:pPr>
      <w:bookmarkStart w:id="23" w:name="_Toc519865999"/>
      <w:r>
        <w:t>CONFERENCE CALLING</w:t>
      </w:r>
      <w:bookmarkEnd w:id="23"/>
    </w:p>
    <w:p w14:paraId="117EA2E0" w14:textId="7AC47B86" w:rsidR="002C32ED" w:rsidRPr="002C32ED" w:rsidRDefault="002C32ED" w:rsidP="002C32ED">
      <w:r>
        <w:t xml:space="preserve">The project has also provided a </w:t>
      </w:r>
      <w:hyperlink r:id="rId14" w:history="1">
        <w:r w:rsidRPr="002C32ED">
          <w:rPr>
            <w:rStyle w:val="Hyperlink"/>
          </w:rPr>
          <w:t>conference call system</w:t>
        </w:r>
      </w:hyperlink>
      <w:r>
        <w:t xml:space="preserve">, through which all work group calls are organized, hosted and recorded. The system permits </w:t>
      </w:r>
      <w:r w:rsidR="00AC67CB">
        <w:t>screen sharing</w:t>
      </w:r>
      <w:r>
        <w:t xml:space="preserve"> , so workgroup members can watch presentations or </w:t>
      </w:r>
      <w:r w:rsidR="00AC67CB">
        <w:t>markup</w:t>
      </w:r>
      <w:r>
        <w:t xml:space="preserve"> documents in real time.  </w:t>
      </w:r>
    </w:p>
    <w:p w14:paraId="1DD8BD3E" w14:textId="77777777" w:rsidR="002C32ED" w:rsidRDefault="002C32ED" w:rsidP="007B5FB7"/>
    <w:p w14:paraId="185CF55B" w14:textId="340B58F2" w:rsidR="002C32ED" w:rsidRDefault="002C32ED" w:rsidP="002C32ED">
      <w:pPr>
        <w:pStyle w:val="Heading3"/>
      </w:pPr>
      <w:bookmarkStart w:id="24" w:name="_Toc519866000"/>
      <w:r>
        <w:t>ACCESS AND USER GUIDEs</w:t>
      </w:r>
      <w:bookmarkEnd w:id="24"/>
    </w:p>
    <w:p w14:paraId="4B964F63" w14:textId="4C666BE5" w:rsidR="002C32ED" w:rsidRDefault="002C32ED" w:rsidP="002C32ED">
      <w:r>
        <w:t xml:space="preserve">Queries about access and user guides for either website or conference call system should be directed to </w:t>
      </w:r>
      <w:hyperlink r:id="rId15" w:history="1">
        <w:r w:rsidRPr="003310BA">
          <w:rPr>
            <w:rStyle w:val="Hyperlink"/>
          </w:rPr>
          <w:t>jacqueline.kenny@aldp.ie</w:t>
        </w:r>
      </w:hyperlink>
    </w:p>
    <w:p w14:paraId="1CC6D2CD" w14:textId="77777777" w:rsidR="00196145" w:rsidRDefault="00196145" w:rsidP="007B5FB7"/>
    <w:p w14:paraId="5A3265D0" w14:textId="666DD619" w:rsidR="00196145" w:rsidRDefault="00DD75F6" w:rsidP="00BA1F8C">
      <w:pPr>
        <w:pStyle w:val="Heading2"/>
      </w:pPr>
      <w:bookmarkStart w:id="25" w:name="_Toc519866001"/>
      <w:r>
        <w:t>Activity planning</w:t>
      </w:r>
      <w:bookmarkEnd w:id="25"/>
    </w:p>
    <w:p w14:paraId="3FD60788" w14:textId="0C328531" w:rsidR="007B5FB7" w:rsidRPr="007B5FB7" w:rsidRDefault="00196145" w:rsidP="00AC67CB">
      <w:pPr>
        <w:spacing w:after="0" w:line="360" w:lineRule="auto"/>
      </w:pPr>
      <w:r>
        <w:t xml:space="preserve">Under the project, project partners are resourced to carry out the activities. However, the respective workgroups of the CSFD need to provide the input and guidance to the project partners to enable them to do so. </w:t>
      </w:r>
      <w:r w:rsidR="001C7ACA">
        <w:t xml:space="preserve">Under the project, the chair of each workgroup can claim financial assistance up to 10 days work from the coordinator of the corresponding work package. This ensures that the employers of workgroup chairs can be recompensed for the cost of chairing the workgroups. Thus, it is expected that the chairs of each workgroup will be instrumental in </w:t>
      </w:r>
      <w:r w:rsidR="00906274">
        <w:t>moving the work forward.</w:t>
      </w:r>
      <w:r w:rsidR="00F010D5">
        <w:t xml:space="preserve"> WP0 also has resources to provide a limited amount of administrative support to each </w:t>
      </w:r>
      <w:r w:rsidR="00AC67CB">
        <w:t>workgroup chair</w:t>
      </w:r>
      <w:r w:rsidR="00F010D5">
        <w:t xml:space="preserve"> and this can be used to assist with WG communications both internally and externally. </w:t>
      </w:r>
      <w:r w:rsidR="00906274">
        <w:t xml:space="preserve"> </w:t>
      </w:r>
      <w:r w:rsidR="00D570E3">
        <w:t xml:space="preserve">It should also be noted that some of the activities under the project require a selection process for CSFD members with regard to who should attend a particular event. Selection for attendance at such events should be made through CSFD structures, supported by the project. So, for example, if a project activity provides for the attendance </w:t>
      </w:r>
      <w:r w:rsidR="00F010D5">
        <w:t>at an event of a number of members of a work group, the decision as to who those members should be should be taken by the work group, not by the project partner, whose role is to deliver the activity.</w:t>
      </w:r>
      <w:r w:rsidR="00D570E3">
        <w:t xml:space="preserve"> </w:t>
      </w:r>
      <w:r w:rsidR="00F010D5">
        <w:t>The obvious caveat is that the project partner will always attend events which they themselves are organizing, such as training programmes, etc.</w:t>
      </w:r>
    </w:p>
    <w:p w14:paraId="25AF279A" w14:textId="77777777" w:rsidR="00196145" w:rsidRDefault="00196145" w:rsidP="00AC67CB">
      <w:pPr>
        <w:pStyle w:val="Heading3"/>
        <w:spacing w:line="360" w:lineRule="auto"/>
        <w:sectPr w:rsidR="00196145" w:rsidSect="004E1AED">
          <w:pgSz w:w="12240" w:h="15840"/>
          <w:pgMar w:top="1440" w:right="1440" w:bottom="1440" w:left="1440" w:header="720" w:footer="720" w:gutter="0"/>
          <w:cols w:space="720"/>
          <w:titlePg/>
          <w:docGrid w:linePitch="299"/>
        </w:sectPr>
      </w:pPr>
    </w:p>
    <w:p w14:paraId="5DBE9E0F" w14:textId="4E835E32" w:rsidR="00A96363" w:rsidRPr="00A96363" w:rsidRDefault="00DD75F6" w:rsidP="00704EBA">
      <w:pPr>
        <w:pStyle w:val="Heading2"/>
      </w:pPr>
      <w:bookmarkStart w:id="26" w:name="_Toc519866002"/>
      <w:r>
        <w:t>Table of a</w:t>
      </w:r>
      <w:r w:rsidR="00A96363">
        <w:t>ctivities</w:t>
      </w:r>
      <w:bookmarkEnd w:id="26"/>
    </w:p>
    <w:p w14:paraId="4B9FA9BA" w14:textId="77777777" w:rsidR="00196145" w:rsidRDefault="00196145" w:rsidP="008D330D"/>
    <w:p w14:paraId="473F1891" w14:textId="77777777" w:rsidR="00196145" w:rsidRDefault="00196145" w:rsidP="008D330D"/>
    <w:tbl>
      <w:tblPr>
        <w:tblStyle w:val="TableGrid"/>
        <w:tblW w:w="13036" w:type="dxa"/>
        <w:tblLook w:val="04A0" w:firstRow="1" w:lastRow="0" w:firstColumn="1" w:lastColumn="0" w:noHBand="0" w:noVBand="1"/>
      </w:tblPr>
      <w:tblGrid>
        <w:gridCol w:w="1101"/>
        <w:gridCol w:w="2188"/>
        <w:gridCol w:w="2415"/>
        <w:gridCol w:w="2870"/>
        <w:gridCol w:w="4462"/>
      </w:tblGrid>
      <w:tr w:rsidR="002630F2" w14:paraId="378D39B7" w14:textId="77777777" w:rsidTr="001D759D">
        <w:tc>
          <w:tcPr>
            <w:tcW w:w="1101" w:type="dxa"/>
            <w:shd w:val="clear" w:color="auto" w:fill="5DC7F8" w:themeFill="text2" w:themeFillTint="99"/>
          </w:tcPr>
          <w:p w14:paraId="6A9C4610" w14:textId="6CC88D9B" w:rsidR="002630F2" w:rsidRPr="002630F2" w:rsidRDefault="002630F2" w:rsidP="00906274">
            <w:pPr>
              <w:rPr>
                <w:b/>
              </w:rPr>
            </w:pPr>
            <w:r w:rsidRPr="002630F2">
              <w:rPr>
                <w:b/>
              </w:rPr>
              <w:t>Month #</w:t>
            </w:r>
          </w:p>
        </w:tc>
        <w:tc>
          <w:tcPr>
            <w:tcW w:w="2188" w:type="dxa"/>
            <w:shd w:val="clear" w:color="auto" w:fill="5DC7F8" w:themeFill="text2" w:themeFillTint="99"/>
          </w:tcPr>
          <w:p w14:paraId="0838B167" w14:textId="64ED7336" w:rsidR="002630F2" w:rsidRPr="002630F2" w:rsidRDefault="002630F2" w:rsidP="00906274">
            <w:pPr>
              <w:rPr>
                <w:b/>
              </w:rPr>
            </w:pPr>
            <w:r w:rsidRPr="002630F2">
              <w:rPr>
                <w:b/>
              </w:rPr>
              <w:t>Month Date</w:t>
            </w:r>
          </w:p>
        </w:tc>
        <w:tc>
          <w:tcPr>
            <w:tcW w:w="2415" w:type="dxa"/>
            <w:shd w:val="clear" w:color="auto" w:fill="5DC7F8" w:themeFill="text2" w:themeFillTint="99"/>
          </w:tcPr>
          <w:p w14:paraId="01FA6AE1" w14:textId="59777038" w:rsidR="002630F2" w:rsidRPr="002630F2" w:rsidRDefault="002630F2" w:rsidP="002630F2">
            <w:pPr>
              <w:rPr>
                <w:b/>
              </w:rPr>
            </w:pPr>
            <w:r w:rsidRPr="002630F2">
              <w:rPr>
                <w:b/>
              </w:rPr>
              <w:t>Activities Ongoing (WP)</w:t>
            </w:r>
          </w:p>
        </w:tc>
        <w:tc>
          <w:tcPr>
            <w:tcW w:w="2870" w:type="dxa"/>
            <w:shd w:val="clear" w:color="auto" w:fill="5DC7F8" w:themeFill="text2" w:themeFillTint="99"/>
          </w:tcPr>
          <w:p w14:paraId="7EE2DE86" w14:textId="7252445F" w:rsidR="002630F2" w:rsidRPr="002630F2" w:rsidRDefault="002630F2" w:rsidP="00906274">
            <w:pPr>
              <w:rPr>
                <w:b/>
              </w:rPr>
            </w:pPr>
            <w:r w:rsidRPr="002630F2">
              <w:rPr>
                <w:b/>
              </w:rPr>
              <w:t>Expected Deliverables</w:t>
            </w:r>
          </w:p>
        </w:tc>
        <w:tc>
          <w:tcPr>
            <w:tcW w:w="4462" w:type="dxa"/>
            <w:shd w:val="clear" w:color="auto" w:fill="5DC7F8" w:themeFill="text2" w:themeFillTint="99"/>
          </w:tcPr>
          <w:p w14:paraId="607FC200" w14:textId="5E13A888" w:rsidR="002630F2" w:rsidRPr="002630F2" w:rsidRDefault="002630F2" w:rsidP="005007A9">
            <w:pPr>
              <w:rPr>
                <w:b/>
              </w:rPr>
            </w:pPr>
            <w:r w:rsidRPr="002630F2">
              <w:rPr>
                <w:b/>
              </w:rPr>
              <w:t xml:space="preserve">Note </w:t>
            </w:r>
          </w:p>
        </w:tc>
      </w:tr>
      <w:tr w:rsidR="002630F2" w14:paraId="605B9B54" w14:textId="77777777" w:rsidTr="001D759D">
        <w:tc>
          <w:tcPr>
            <w:tcW w:w="1101" w:type="dxa"/>
          </w:tcPr>
          <w:p w14:paraId="3FEBE1FE" w14:textId="29DE1015" w:rsidR="002630F2" w:rsidRDefault="002630F2" w:rsidP="00906274">
            <w:r>
              <w:t>1</w:t>
            </w:r>
            <w:r w:rsidR="00A42CF8">
              <w:t>-2</w:t>
            </w:r>
          </w:p>
        </w:tc>
        <w:tc>
          <w:tcPr>
            <w:tcW w:w="2188" w:type="dxa"/>
          </w:tcPr>
          <w:p w14:paraId="5749B62C" w14:textId="471BCA26" w:rsidR="002630F2" w:rsidRDefault="002630F2" w:rsidP="00906274">
            <w:r>
              <w:t>November</w:t>
            </w:r>
            <w:r w:rsidR="00A42CF8">
              <w:t>/December</w:t>
            </w:r>
            <w:r>
              <w:t xml:space="preserve"> 2017</w:t>
            </w:r>
          </w:p>
        </w:tc>
        <w:tc>
          <w:tcPr>
            <w:tcW w:w="2415" w:type="dxa"/>
          </w:tcPr>
          <w:p w14:paraId="41DE9B36" w14:textId="557F97A7" w:rsidR="002630F2" w:rsidRDefault="00A76B9B" w:rsidP="00906274">
            <w:r>
              <w:t>Kick Off Meetings (WP0)</w:t>
            </w:r>
          </w:p>
        </w:tc>
        <w:tc>
          <w:tcPr>
            <w:tcW w:w="2870" w:type="dxa"/>
          </w:tcPr>
          <w:p w14:paraId="13F54FAB" w14:textId="05AA98BF" w:rsidR="002630F2" w:rsidRDefault="00A42CF8" w:rsidP="00906274">
            <w:r>
              <w:t>Communications Plan (WP0)</w:t>
            </w:r>
          </w:p>
        </w:tc>
        <w:tc>
          <w:tcPr>
            <w:tcW w:w="4462" w:type="dxa"/>
          </w:tcPr>
          <w:p w14:paraId="44FE1FEC" w14:textId="7A1B72D9" w:rsidR="002630F2" w:rsidRDefault="00A42CF8" w:rsidP="00A42CF8">
            <w:r>
              <w:t>At the end of 2017, the ki</w:t>
            </w:r>
            <w:r w:rsidR="0050567C">
              <w:t xml:space="preserve">ck off meeting was held and the initial version of this </w:t>
            </w:r>
            <w:r>
              <w:t xml:space="preserve"> communications plan was developed. It will </w:t>
            </w:r>
            <w:r w:rsidR="0050567C">
              <w:t xml:space="preserve">continue to </w:t>
            </w:r>
            <w:r>
              <w:t>be updated as appropriate throughout the course of the project</w:t>
            </w:r>
          </w:p>
        </w:tc>
      </w:tr>
      <w:tr w:rsidR="002630F2" w14:paraId="0804E0C1" w14:textId="77777777" w:rsidTr="001D759D">
        <w:tc>
          <w:tcPr>
            <w:tcW w:w="1101" w:type="dxa"/>
          </w:tcPr>
          <w:p w14:paraId="3562C307" w14:textId="034A9776" w:rsidR="002630F2" w:rsidRDefault="00A42CF8" w:rsidP="00906274">
            <w:r>
              <w:t>3-5</w:t>
            </w:r>
          </w:p>
        </w:tc>
        <w:tc>
          <w:tcPr>
            <w:tcW w:w="2188" w:type="dxa"/>
          </w:tcPr>
          <w:p w14:paraId="28E0B165" w14:textId="45F7DEF2" w:rsidR="002630F2" w:rsidRDefault="00A42CF8" w:rsidP="00906274">
            <w:r>
              <w:t>January/March 2018</w:t>
            </w:r>
          </w:p>
        </w:tc>
        <w:tc>
          <w:tcPr>
            <w:tcW w:w="2415" w:type="dxa"/>
          </w:tcPr>
          <w:p w14:paraId="08DD5596" w14:textId="77777777" w:rsidR="002630F2" w:rsidRDefault="00A115B9" w:rsidP="00906274">
            <w:r>
              <w:t>Scheduling of WG calls (WP0)</w:t>
            </w:r>
          </w:p>
          <w:p w14:paraId="4F023EF7" w14:textId="61A2BA79" w:rsidR="00FA5763" w:rsidRDefault="00FA5763" w:rsidP="00FA5763">
            <w:r>
              <w:t>Activities related to first plenary</w:t>
            </w:r>
          </w:p>
        </w:tc>
        <w:tc>
          <w:tcPr>
            <w:tcW w:w="2870" w:type="dxa"/>
          </w:tcPr>
          <w:p w14:paraId="24366A51" w14:textId="6270F08D" w:rsidR="002630F2" w:rsidRDefault="00A115B9" w:rsidP="00906274">
            <w:r>
              <w:t>Minutes (0.2, WP0)</w:t>
            </w:r>
          </w:p>
        </w:tc>
        <w:tc>
          <w:tcPr>
            <w:tcW w:w="4462" w:type="dxa"/>
          </w:tcPr>
          <w:p w14:paraId="021D8CFB" w14:textId="77471C97" w:rsidR="00A42CF8" w:rsidRDefault="00A42CF8" w:rsidP="00A42CF8">
            <w:r>
              <w:t>In the early part of the year, the following activities were carried out:</w:t>
            </w:r>
          </w:p>
          <w:p w14:paraId="42B61A14" w14:textId="77777777" w:rsidR="00A42CF8" w:rsidRDefault="00A42CF8" w:rsidP="00A42CF8">
            <w:pPr>
              <w:pStyle w:val="ListParagraph"/>
              <w:numPr>
                <w:ilvl w:val="0"/>
                <w:numId w:val="19"/>
              </w:numPr>
            </w:pPr>
            <w:r>
              <w:t>Establishment of the conference call system (WP0)</w:t>
            </w:r>
          </w:p>
          <w:p w14:paraId="5F134124" w14:textId="43CA1489" w:rsidR="00A42CF8" w:rsidRDefault="004861CA" w:rsidP="00A42CF8">
            <w:pPr>
              <w:pStyle w:val="ListParagraph"/>
              <w:numPr>
                <w:ilvl w:val="0"/>
                <w:numId w:val="19"/>
              </w:numPr>
            </w:pPr>
            <w:r>
              <w:t>First w</w:t>
            </w:r>
            <w:r w:rsidR="00A42CF8">
              <w:t>orkgroup and core group planning calls</w:t>
            </w:r>
            <w:r>
              <w:t xml:space="preserve"> hosted under the project. (WP0) Such calls go on throughout the project period.</w:t>
            </w:r>
            <w:r w:rsidR="00A42CF8">
              <w:t xml:space="preserve"> </w:t>
            </w:r>
          </w:p>
          <w:p w14:paraId="00B6E4B0" w14:textId="77777777" w:rsidR="00A42CF8" w:rsidRDefault="00A42CF8" w:rsidP="00A42CF8">
            <w:pPr>
              <w:pStyle w:val="ListParagraph"/>
              <w:numPr>
                <w:ilvl w:val="0"/>
                <w:numId w:val="19"/>
              </w:numPr>
            </w:pPr>
            <w:r>
              <w:t>Attendance of 2 CSFD members at HDG (WP2)</w:t>
            </w:r>
          </w:p>
          <w:p w14:paraId="52DEE6EA" w14:textId="77777777" w:rsidR="002630F2" w:rsidRDefault="00A42CF8" w:rsidP="00A42CF8">
            <w:r>
              <w:t>Wo</w:t>
            </w:r>
            <w:r w:rsidR="00A115B9">
              <w:t>r</w:t>
            </w:r>
            <w:r>
              <w:t xml:space="preserve">kgroup activities focused on creating final reports for the 2015-2017 CSFD and working on activities relevant </w:t>
            </w:r>
            <w:r w:rsidR="00FA5763">
              <w:t>to the</w:t>
            </w:r>
            <w:r>
              <w:t xml:space="preserve"> CSFD project. </w:t>
            </w:r>
          </w:p>
          <w:p w14:paraId="56995E12" w14:textId="4210C8E5" w:rsidR="00F1007C" w:rsidRDefault="00F1007C" w:rsidP="004861CA"/>
        </w:tc>
      </w:tr>
      <w:tr w:rsidR="002630F2" w14:paraId="4760E5EE" w14:textId="77777777" w:rsidTr="001D759D">
        <w:tc>
          <w:tcPr>
            <w:tcW w:w="1101" w:type="dxa"/>
          </w:tcPr>
          <w:p w14:paraId="3E2EEF68" w14:textId="7CF89885" w:rsidR="002630F2" w:rsidRDefault="00081AB2" w:rsidP="00310C7F">
            <w:r>
              <w:t xml:space="preserve"> </w:t>
            </w:r>
            <w:r w:rsidR="00A42CF8">
              <w:t>6-8</w:t>
            </w:r>
          </w:p>
        </w:tc>
        <w:tc>
          <w:tcPr>
            <w:tcW w:w="2188" w:type="dxa"/>
          </w:tcPr>
          <w:p w14:paraId="29A33177" w14:textId="0F6069EB" w:rsidR="002630F2" w:rsidRDefault="00A42CF8" w:rsidP="00310C7F">
            <w:r>
              <w:t>April - June</w:t>
            </w:r>
            <w:r w:rsidR="002630F2">
              <w:t xml:space="preserve"> 2018</w:t>
            </w:r>
          </w:p>
        </w:tc>
        <w:tc>
          <w:tcPr>
            <w:tcW w:w="2415" w:type="dxa"/>
          </w:tcPr>
          <w:p w14:paraId="6B9C9AB3" w14:textId="77777777" w:rsidR="002630F2" w:rsidRDefault="00A115B9" w:rsidP="00310C7F">
            <w:r>
              <w:t>Call for new CSFD members</w:t>
            </w:r>
          </w:p>
          <w:p w14:paraId="0BE65D2F" w14:textId="77777777" w:rsidR="00A115B9" w:rsidRDefault="00A115B9" w:rsidP="00310C7F">
            <w:r>
              <w:t>Establishment of Website (WP3)</w:t>
            </w:r>
          </w:p>
          <w:p w14:paraId="73B820B7" w14:textId="77777777" w:rsidR="00FA5763" w:rsidRDefault="00FA5763" w:rsidP="00310C7F">
            <w:r>
              <w:t>Project Partners / Core Group Meeting (WP0)</w:t>
            </w:r>
          </w:p>
          <w:p w14:paraId="5B33FCF6" w14:textId="77777777" w:rsidR="00FA5763" w:rsidRDefault="00FA5763" w:rsidP="00310C7F">
            <w:r>
              <w:t>Preparation of Handover Documents</w:t>
            </w:r>
          </w:p>
          <w:p w14:paraId="21510B41" w14:textId="2E8B4BE3" w:rsidR="00332D28" w:rsidRDefault="00332D28" w:rsidP="00310C7F">
            <w:r>
              <w:t>Activities related to the first plenary</w:t>
            </w:r>
          </w:p>
          <w:p w14:paraId="74AD5D0C" w14:textId="5CFD9F83" w:rsidR="00FA5763" w:rsidRDefault="00FA5763" w:rsidP="00310C7F">
            <w:r>
              <w:t xml:space="preserve"> </w:t>
            </w:r>
          </w:p>
        </w:tc>
        <w:tc>
          <w:tcPr>
            <w:tcW w:w="2870" w:type="dxa"/>
          </w:tcPr>
          <w:p w14:paraId="09688152" w14:textId="77777777" w:rsidR="002630F2" w:rsidRDefault="00A115B9" w:rsidP="00310C7F">
            <w:r>
              <w:t>Website (3.3, WP3)</w:t>
            </w:r>
          </w:p>
          <w:p w14:paraId="39D785C1" w14:textId="0935E5A8" w:rsidR="00FA5763" w:rsidRDefault="00FA5763" w:rsidP="00310C7F">
            <w:r>
              <w:t>Minutes (0.2, WP0)</w:t>
            </w:r>
          </w:p>
        </w:tc>
        <w:tc>
          <w:tcPr>
            <w:tcW w:w="4462" w:type="dxa"/>
          </w:tcPr>
          <w:p w14:paraId="1C330246" w14:textId="20F80ABA" w:rsidR="00400C0B" w:rsidRDefault="00332D28" w:rsidP="00310C7F">
            <w:r>
              <w:t xml:space="preserve">In the second quarter, the focus was on </w:t>
            </w:r>
            <w:r w:rsidR="005007A9">
              <w:t xml:space="preserve">preparing for the handover to the new CSFD. This included working on the website, holding a core group /project partners meeting and continuing to develop work package activities so that these could be presented at the plenary session in July.  </w:t>
            </w:r>
          </w:p>
        </w:tc>
      </w:tr>
      <w:tr w:rsidR="001D759D" w14:paraId="2E4D219D" w14:textId="77777777" w:rsidTr="001D759D">
        <w:tc>
          <w:tcPr>
            <w:tcW w:w="1101" w:type="dxa"/>
          </w:tcPr>
          <w:p w14:paraId="6B61AC9B" w14:textId="7A633520" w:rsidR="001D759D" w:rsidRDefault="001D759D" w:rsidP="001D759D">
            <w:r>
              <w:t>9</w:t>
            </w:r>
          </w:p>
        </w:tc>
        <w:tc>
          <w:tcPr>
            <w:tcW w:w="2188" w:type="dxa"/>
          </w:tcPr>
          <w:p w14:paraId="1D27ABA6" w14:textId="6897E427" w:rsidR="001E0BE6" w:rsidRDefault="001D759D" w:rsidP="001D759D">
            <w:r>
              <w:t>July 2018</w:t>
            </w:r>
          </w:p>
        </w:tc>
        <w:tc>
          <w:tcPr>
            <w:tcW w:w="2415" w:type="dxa"/>
          </w:tcPr>
          <w:p w14:paraId="1E401894" w14:textId="77777777" w:rsidR="001D759D" w:rsidRDefault="001D759D" w:rsidP="001D759D">
            <w:r>
              <w:t>1</w:t>
            </w:r>
            <w:r w:rsidRPr="00D71EDA">
              <w:rPr>
                <w:vertAlign w:val="superscript"/>
              </w:rPr>
              <w:t>st</w:t>
            </w:r>
            <w:r>
              <w:t xml:space="preserve"> CSFD Plenary</w:t>
            </w:r>
          </w:p>
          <w:p w14:paraId="1BFBB903" w14:textId="77777777" w:rsidR="001D759D" w:rsidDel="00F7182A" w:rsidRDefault="001D759D" w:rsidP="001D759D">
            <w:pPr>
              <w:rPr>
                <w:del w:id="27" w:author="Jacqueline Kenny" w:date="2018-07-23T11:06:00Z"/>
              </w:rPr>
            </w:pPr>
            <w:r>
              <w:t>Outline evaluation report (WP1)</w:t>
            </w:r>
          </w:p>
          <w:p w14:paraId="00F40AA4" w14:textId="77777777" w:rsidR="0050567C" w:rsidRDefault="001D759D" w:rsidP="001D759D">
            <w:r>
              <w:t>Policy papers and seminar (WP2)</w:t>
            </w:r>
          </w:p>
          <w:p w14:paraId="3E640632" w14:textId="2D48F232" w:rsidR="001D759D" w:rsidRDefault="001D759D" w:rsidP="001D759D">
            <w:r>
              <w:t>Outline briefing paper (WP3)</w:t>
            </w:r>
          </w:p>
          <w:p w14:paraId="15F0C42B" w14:textId="014E2DCD" w:rsidR="001E0BE6" w:rsidRDefault="001D759D" w:rsidP="001D759D">
            <w:r>
              <w:t xml:space="preserve">Outline assessment tool (WP4)   </w:t>
            </w:r>
          </w:p>
        </w:tc>
        <w:tc>
          <w:tcPr>
            <w:tcW w:w="2870" w:type="dxa"/>
          </w:tcPr>
          <w:p w14:paraId="50A25653" w14:textId="63ED84C0" w:rsidR="0010245F" w:rsidRDefault="0010245F" w:rsidP="001D759D"/>
          <w:p w14:paraId="74FCE614" w14:textId="17833943" w:rsidR="0010245F" w:rsidRPr="0050567C" w:rsidRDefault="0010245F" w:rsidP="0010245F">
            <w:pPr>
              <w:rPr>
                <w:color w:val="FF0000"/>
              </w:rPr>
            </w:pPr>
          </w:p>
          <w:p w14:paraId="1C8927C2" w14:textId="77777777" w:rsidR="00F7182A" w:rsidRDefault="00F7182A" w:rsidP="0010245F">
            <w:pPr>
              <w:rPr>
                <w:ins w:id="28" w:author="Jacqueline Kenny" w:date="2018-07-23T10:57:00Z"/>
              </w:rPr>
            </w:pPr>
          </w:p>
          <w:p w14:paraId="08122455" w14:textId="77777777" w:rsidR="00F7182A" w:rsidRDefault="00F7182A" w:rsidP="0010245F">
            <w:pPr>
              <w:rPr>
                <w:ins w:id="29" w:author="Jacqueline Kenny" w:date="2018-07-23T11:06:00Z"/>
              </w:rPr>
            </w:pPr>
          </w:p>
          <w:p w14:paraId="1DDFD6D8" w14:textId="77777777" w:rsidR="005B08F3" w:rsidRDefault="005B08F3" w:rsidP="0010245F">
            <w:pPr>
              <w:rPr>
                <w:ins w:id="30" w:author="Jacqueline Kenny" w:date="2018-07-23T11:15:00Z"/>
              </w:rPr>
            </w:pPr>
          </w:p>
          <w:p w14:paraId="2F41CD40" w14:textId="77777777" w:rsidR="005B08F3" w:rsidRDefault="005B08F3" w:rsidP="0010245F">
            <w:pPr>
              <w:rPr>
                <w:ins w:id="31" w:author="Jacqueline Kenny" w:date="2018-07-23T11:15:00Z"/>
              </w:rPr>
            </w:pPr>
          </w:p>
          <w:p w14:paraId="0C19C77E" w14:textId="77777777" w:rsidR="005B08F3" w:rsidRDefault="005B08F3" w:rsidP="0010245F">
            <w:pPr>
              <w:rPr>
                <w:ins w:id="32" w:author="Jacqueline Kenny" w:date="2018-07-23T11:16:00Z"/>
              </w:rPr>
            </w:pPr>
          </w:p>
          <w:p w14:paraId="5A21D005" w14:textId="77777777" w:rsidR="0010245F" w:rsidRPr="0010245F" w:rsidDel="00F7182A" w:rsidRDefault="0010245F" w:rsidP="0010245F">
            <w:pPr>
              <w:rPr>
                <w:del w:id="33" w:author="Jacqueline Kenny" w:date="2018-07-23T11:00:00Z"/>
              </w:rPr>
            </w:pPr>
          </w:p>
          <w:p w14:paraId="2A0A9577" w14:textId="5E362DB3" w:rsidR="0010245F" w:rsidDel="00F7182A" w:rsidRDefault="0010245F" w:rsidP="0010245F">
            <w:pPr>
              <w:rPr>
                <w:del w:id="34" w:author="Jacqueline Kenny" w:date="2018-07-23T11:00:00Z"/>
              </w:rPr>
            </w:pPr>
          </w:p>
          <w:p w14:paraId="5F841CB8" w14:textId="6A4E9FE0" w:rsidR="0010245F" w:rsidDel="00F7182A" w:rsidRDefault="0010245F" w:rsidP="0010245F">
            <w:pPr>
              <w:rPr>
                <w:del w:id="35" w:author="Jacqueline Kenny" w:date="2018-07-23T11:00:00Z"/>
              </w:rPr>
            </w:pPr>
          </w:p>
          <w:p w14:paraId="19DA027D" w14:textId="405D78D9" w:rsidR="001E0BE6" w:rsidRPr="0010245F" w:rsidRDefault="001E0BE6" w:rsidP="0050567C"/>
        </w:tc>
        <w:tc>
          <w:tcPr>
            <w:tcW w:w="4462" w:type="dxa"/>
          </w:tcPr>
          <w:p w14:paraId="1994442C" w14:textId="77777777" w:rsidR="0050567C" w:rsidRDefault="001D759D" w:rsidP="0050567C">
            <w:r>
              <w:t>Th</w:t>
            </w:r>
            <w:r w:rsidR="0050567C">
              <w:t>e first CSFD Plenary of 2018 took</w:t>
            </w:r>
            <w:r>
              <w:t xml:space="preserve"> place on July 3</w:t>
            </w:r>
            <w:r w:rsidR="0050567C">
              <w:t>/4 in Brussels. At this meeting</w:t>
            </w:r>
            <w:r>
              <w:t xml:space="preserve"> </w:t>
            </w:r>
            <w:r w:rsidR="0050567C">
              <w:t>the</w:t>
            </w:r>
            <w:r>
              <w:t xml:space="preserve"> new core group w</w:t>
            </w:r>
            <w:r w:rsidR="0050567C">
              <w:t xml:space="preserve">as elected, the workgroups were reconstituted and a mandate given by each workgroup to pursuing the activities under the project. </w:t>
            </w:r>
          </w:p>
          <w:p w14:paraId="03419601" w14:textId="77777777" w:rsidR="0050567C" w:rsidRDefault="0050567C" w:rsidP="0050567C">
            <w:r>
              <w:t>Following the meeting, the core group and project partners liaised to develop a detailed spreadsheet to track activity.</w:t>
            </w:r>
          </w:p>
          <w:p w14:paraId="7ED68A89" w14:textId="04956A6A" w:rsidR="001D759D" w:rsidRDefault="0050567C" w:rsidP="0050567C">
            <w:r>
              <w:t xml:space="preserve">This spreadsheet is circulated with this version of the communications plan.  </w:t>
            </w:r>
          </w:p>
        </w:tc>
      </w:tr>
      <w:tr w:rsidR="00E019BE" w14:paraId="30EC044C" w14:textId="77777777" w:rsidTr="001D759D">
        <w:tc>
          <w:tcPr>
            <w:tcW w:w="1101" w:type="dxa"/>
          </w:tcPr>
          <w:p w14:paraId="378C462F" w14:textId="6808024E" w:rsidR="00E019BE" w:rsidRDefault="00E019BE" w:rsidP="00E019BE">
            <w:r>
              <w:t>10- 11</w:t>
            </w:r>
          </w:p>
        </w:tc>
        <w:tc>
          <w:tcPr>
            <w:tcW w:w="2188" w:type="dxa"/>
          </w:tcPr>
          <w:p w14:paraId="1B6D571D" w14:textId="4DC128F8" w:rsidR="00E019BE" w:rsidRDefault="00E019BE" w:rsidP="00E019BE">
            <w:r>
              <w:t>August / September 2018</w:t>
            </w:r>
          </w:p>
        </w:tc>
        <w:tc>
          <w:tcPr>
            <w:tcW w:w="2415" w:type="dxa"/>
          </w:tcPr>
          <w:p w14:paraId="119A10EA" w14:textId="77777777" w:rsidR="00E019BE" w:rsidRDefault="00E019BE" w:rsidP="00E019BE">
            <w:r>
              <w:t>Evaluation Report (WP1)</w:t>
            </w:r>
          </w:p>
          <w:p w14:paraId="5E8793E2" w14:textId="77777777" w:rsidR="00E019BE" w:rsidRDefault="00E019BE" w:rsidP="00E019BE">
            <w:r>
              <w:t>Briefing Paper (WP3)</w:t>
            </w:r>
          </w:p>
          <w:p w14:paraId="4CB3A570" w14:textId="1B6A5681" w:rsidR="00E019BE" w:rsidRDefault="00E019BE" w:rsidP="00E019BE">
            <w:r>
              <w:t>Assessment Tool (WP 4)</w:t>
            </w:r>
          </w:p>
        </w:tc>
        <w:tc>
          <w:tcPr>
            <w:tcW w:w="2870" w:type="dxa"/>
          </w:tcPr>
          <w:p w14:paraId="12412BC2" w14:textId="77777777" w:rsidR="00E019BE" w:rsidRDefault="00E019BE" w:rsidP="00E019BE">
            <w:r>
              <w:t>Evaluation Report (1.1, WP1)</w:t>
            </w:r>
          </w:p>
          <w:p w14:paraId="479D8B3A" w14:textId="77777777" w:rsidR="00E019BE" w:rsidRDefault="00E019BE" w:rsidP="00E019BE">
            <w:r>
              <w:t>Briefing Paper (3.1, WP3)</w:t>
            </w:r>
          </w:p>
          <w:p w14:paraId="22DE927B" w14:textId="01F30245" w:rsidR="00E019BE" w:rsidRDefault="00E019BE" w:rsidP="00E019BE">
            <w:r>
              <w:t>Assessment Tool (4.1, WP4</w:t>
            </w:r>
          </w:p>
        </w:tc>
        <w:tc>
          <w:tcPr>
            <w:tcW w:w="4462" w:type="dxa"/>
          </w:tcPr>
          <w:p w14:paraId="4FA63586" w14:textId="71B391B0" w:rsidR="00E019BE" w:rsidRDefault="00E019BE" w:rsidP="00E019BE">
            <w:r>
              <w:t xml:space="preserve">Apart from any advocacy notes under deliverable 2.1, the first real outputs of the project which will require external engagement will be developed and delivered in August and September2018, and occur under WPs 1, 3 and 4. The workgroups should consider who the key stakeholders are for these pieces of work and how they should be communicated to external stakeholders for best effect.   </w:t>
            </w:r>
          </w:p>
        </w:tc>
      </w:tr>
      <w:tr w:rsidR="00E019BE" w14:paraId="0E27A974" w14:textId="77777777" w:rsidTr="001D759D">
        <w:tc>
          <w:tcPr>
            <w:tcW w:w="1101" w:type="dxa"/>
          </w:tcPr>
          <w:p w14:paraId="696D9E44" w14:textId="54342A2D" w:rsidR="00E019BE" w:rsidRDefault="00E019BE" w:rsidP="00E019BE">
            <w:r>
              <w:t>12</w:t>
            </w:r>
          </w:p>
        </w:tc>
        <w:tc>
          <w:tcPr>
            <w:tcW w:w="2188" w:type="dxa"/>
          </w:tcPr>
          <w:p w14:paraId="2D5D7B8F" w14:textId="3ACAC2D4" w:rsidR="00E019BE" w:rsidRDefault="00E019BE" w:rsidP="00E019BE">
            <w:r>
              <w:t>October 2018</w:t>
            </w:r>
          </w:p>
        </w:tc>
        <w:tc>
          <w:tcPr>
            <w:tcW w:w="2415" w:type="dxa"/>
          </w:tcPr>
          <w:p w14:paraId="60C12CF1" w14:textId="77777777" w:rsidR="00E019BE" w:rsidRDefault="00E019BE" w:rsidP="00E019BE">
            <w:r>
              <w:t>Video (WP1)</w:t>
            </w:r>
          </w:p>
          <w:p w14:paraId="5F6AC75E" w14:textId="77777777" w:rsidR="00E019BE" w:rsidRDefault="00E019BE" w:rsidP="00E019BE">
            <w:r>
              <w:t>Policy Paper (WP2)</w:t>
            </w:r>
          </w:p>
          <w:p w14:paraId="7659E327" w14:textId="3D0CD10D" w:rsidR="00E019BE" w:rsidRDefault="00E019BE" w:rsidP="00E019BE">
            <w:r>
              <w:t>2</w:t>
            </w:r>
            <w:r w:rsidRPr="002F402A">
              <w:rPr>
                <w:vertAlign w:val="superscript"/>
              </w:rPr>
              <w:t>nd</w:t>
            </w:r>
            <w:r>
              <w:t xml:space="preserve"> CSFD Plenary </w:t>
            </w:r>
          </w:p>
        </w:tc>
        <w:tc>
          <w:tcPr>
            <w:tcW w:w="2870" w:type="dxa"/>
          </w:tcPr>
          <w:p w14:paraId="2BCDBCF2" w14:textId="77777777" w:rsidR="00E019BE" w:rsidRDefault="00E019BE" w:rsidP="00E019BE">
            <w:r>
              <w:t>Videos (1.2, WP1)</w:t>
            </w:r>
          </w:p>
          <w:p w14:paraId="716C56EF" w14:textId="0ED66A0E" w:rsidR="00E019BE" w:rsidRDefault="00E019BE" w:rsidP="00E019BE">
            <w:r>
              <w:t>Policy Paper (2.2, WP2)</w:t>
            </w:r>
          </w:p>
        </w:tc>
        <w:tc>
          <w:tcPr>
            <w:tcW w:w="4462" w:type="dxa"/>
          </w:tcPr>
          <w:p w14:paraId="6450141F" w14:textId="594B4E27" w:rsidR="00E019BE" w:rsidRDefault="00E019BE" w:rsidP="00E019BE">
            <w:r>
              <w:t xml:space="preserve">In the final quarter of 2018, we will be moving towards the second plenary session, which will take place in early November. There will be a lot of activity around this time which will need to be planned for. Videos are due (deliverable 1.2), and the policy paper (deliverable 2.2) which will inform the seminar (deliverable 2.3) will need the input of the working groups and forum to finalise. The training action under WP3 should also be discussed and planning undertaken to hold this event in 2019. As with the previous deliverables, these will be important pieces of work for the CSFD, and the workgroups should consider who the key stakeholders are for these pieces of work and how they should be communicated to external stakeholders for best effect.   </w:t>
            </w:r>
          </w:p>
        </w:tc>
      </w:tr>
      <w:tr w:rsidR="00E019BE" w14:paraId="2C9389CF" w14:textId="77777777" w:rsidTr="001D759D">
        <w:tc>
          <w:tcPr>
            <w:tcW w:w="1101" w:type="dxa"/>
          </w:tcPr>
          <w:p w14:paraId="229C7347" w14:textId="39020FA7" w:rsidR="00E019BE" w:rsidRDefault="00E019BE" w:rsidP="00E019BE">
            <w:r>
              <w:t>13-14</w:t>
            </w:r>
          </w:p>
        </w:tc>
        <w:tc>
          <w:tcPr>
            <w:tcW w:w="2188" w:type="dxa"/>
          </w:tcPr>
          <w:p w14:paraId="66FF1DBE" w14:textId="1F1F3936" w:rsidR="00E019BE" w:rsidRDefault="00E019BE" w:rsidP="00E019BE">
            <w:r>
              <w:t>November/December 2018</w:t>
            </w:r>
          </w:p>
        </w:tc>
        <w:tc>
          <w:tcPr>
            <w:tcW w:w="2415" w:type="dxa"/>
          </w:tcPr>
          <w:p w14:paraId="6424EFA4" w14:textId="3B9011A0" w:rsidR="00E019BE" w:rsidRDefault="00E019BE" w:rsidP="00E019BE">
            <w:r>
              <w:t>Mid Term Report (WP0)</w:t>
            </w:r>
          </w:p>
        </w:tc>
        <w:tc>
          <w:tcPr>
            <w:tcW w:w="2870" w:type="dxa"/>
          </w:tcPr>
          <w:p w14:paraId="780A5CD0" w14:textId="2EF6D540" w:rsidR="00E019BE" w:rsidRDefault="00E019BE" w:rsidP="00E019BE">
            <w:r>
              <w:t>Mid Term Report (0.3, WP0)</w:t>
            </w:r>
          </w:p>
        </w:tc>
        <w:tc>
          <w:tcPr>
            <w:tcW w:w="4462" w:type="dxa"/>
          </w:tcPr>
          <w:p w14:paraId="4DB8CCE1" w14:textId="77777777" w:rsidR="00F1007C" w:rsidRDefault="00F1007C" w:rsidP="00E019BE">
            <w:r>
              <w:t>The second pleanary session of 2018 is scheduled  for early November 2018. This has been set to coincide with a conference on Civil Society Involvement in Drug Policy, as well as a sitting of the other EC CSF, on HIV+.</w:t>
            </w:r>
          </w:p>
          <w:p w14:paraId="40978987" w14:textId="1BF62A13" w:rsidR="00E019BE" w:rsidRDefault="00E019BE" w:rsidP="00E019BE">
            <w:r>
              <w:t xml:space="preserve">The mid term project report to EC is </w:t>
            </w:r>
            <w:r w:rsidR="00F1007C">
              <w:t xml:space="preserve">also </w:t>
            </w:r>
            <w:r>
              <w:t xml:space="preserve">due towards the end of 2018.  </w:t>
            </w:r>
          </w:p>
        </w:tc>
      </w:tr>
      <w:tr w:rsidR="00E019BE" w14:paraId="0B9F0EF7" w14:textId="77777777" w:rsidTr="001D759D">
        <w:tc>
          <w:tcPr>
            <w:tcW w:w="1101" w:type="dxa"/>
          </w:tcPr>
          <w:p w14:paraId="0D1B39D6" w14:textId="4598B37F" w:rsidR="00E019BE" w:rsidRDefault="00E019BE" w:rsidP="00E019BE">
            <w:r>
              <w:t>15</w:t>
            </w:r>
          </w:p>
        </w:tc>
        <w:tc>
          <w:tcPr>
            <w:tcW w:w="2188" w:type="dxa"/>
          </w:tcPr>
          <w:p w14:paraId="68868155" w14:textId="4F3132A9" w:rsidR="00E019BE" w:rsidRDefault="00E019BE" w:rsidP="00E019BE">
            <w:r>
              <w:t>January 2019</w:t>
            </w:r>
          </w:p>
        </w:tc>
        <w:tc>
          <w:tcPr>
            <w:tcW w:w="2415" w:type="dxa"/>
          </w:tcPr>
          <w:p w14:paraId="0B1C9BBC" w14:textId="77777777" w:rsidR="00E019BE" w:rsidRDefault="00E019BE" w:rsidP="00E019BE"/>
        </w:tc>
        <w:tc>
          <w:tcPr>
            <w:tcW w:w="2870" w:type="dxa"/>
          </w:tcPr>
          <w:p w14:paraId="638F2674" w14:textId="77777777" w:rsidR="00E019BE" w:rsidRDefault="00E019BE" w:rsidP="00E019BE"/>
        </w:tc>
        <w:tc>
          <w:tcPr>
            <w:tcW w:w="4462" w:type="dxa"/>
          </w:tcPr>
          <w:p w14:paraId="05C321F6" w14:textId="103D82A4" w:rsidR="00E019BE" w:rsidRDefault="00E019BE" w:rsidP="00E019BE">
            <w:r>
              <w:t>There is nothing specifically scheduled for January 2019 . However, there will need to be a lot of work going on in the workgroups at this point. Notably, the national action plans under WP3 should be in their early stages at this point. Also, work should be ongoing in relation to the development of case studies under WP1. WP2 is likely to be busy also as the high level segment in Vienna takes place in March</w:t>
            </w:r>
            <w:r w:rsidR="00EA4E2E">
              <w:t>, and this is the topic of the seminar.</w:t>
            </w:r>
            <w:r>
              <w:t>.</w:t>
            </w:r>
          </w:p>
        </w:tc>
      </w:tr>
      <w:tr w:rsidR="00E019BE" w14:paraId="4F3D7FAA" w14:textId="77777777" w:rsidTr="001D759D">
        <w:tc>
          <w:tcPr>
            <w:tcW w:w="1101" w:type="dxa"/>
          </w:tcPr>
          <w:p w14:paraId="700DC663" w14:textId="72B32631" w:rsidR="00E019BE" w:rsidRDefault="00E019BE" w:rsidP="00E019BE">
            <w:r>
              <w:t>16</w:t>
            </w:r>
          </w:p>
        </w:tc>
        <w:tc>
          <w:tcPr>
            <w:tcW w:w="2188" w:type="dxa"/>
          </w:tcPr>
          <w:p w14:paraId="5B80A7B1" w14:textId="767C0F27" w:rsidR="00E019BE" w:rsidRDefault="00E019BE" w:rsidP="00E019BE">
            <w:r>
              <w:t>February 2019</w:t>
            </w:r>
          </w:p>
        </w:tc>
        <w:tc>
          <w:tcPr>
            <w:tcW w:w="2415" w:type="dxa"/>
          </w:tcPr>
          <w:p w14:paraId="536B9E49" w14:textId="77777777" w:rsidR="00E019BE" w:rsidRDefault="00E019BE" w:rsidP="00E019BE">
            <w:r>
              <w:t>Seminar Report</w:t>
            </w:r>
          </w:p>
          <w:p w14:paraId="71AE2882" w14:textId="62A432C1" w:rsidR="00E019BE" w:rsidRDefault="00E019BE" w:rsidP="00E019BE">
            <w:r>
              <w:t>Feasibility Study</w:t>
            </w:r>
          </w:p>
        </w:tc>
        <w:tc>
          <w:tcPr>
            <w:tcW w:w="2870" w:type="dxa"/>
          </w:tcPr>
          <w:p w14:paraId="503C06F4" w14:textId="77777777" w:rsidR="00E019BE" w:rsidRDefault="00E019BE" w:rsidP="00E019BE">
            <w:r>
              <w:t>Seminar Report (2.3, WP2)</w:t>
            </w:r>
          </w:p>
          <w:p w14:paraId="4155030E" w14:textId="656FB99D" w:rsidR="00E019BE" w:rsidRDefault="00E019BE" w:rsidP="00E019BE">
            <w:r>
              <w:t>Feasibility Study (4.2, WP4)</w:t>
            </w:r>
          </w:p>
        </w:tc>
        <w:tc>
          <w:tcPr>
            <w:tcW w:w="4462" w:type="dxa"/>
          </w:tcPr>
          <w:p w14:paraId="0A30A730" w14:textId="22C99510" w:rsidR="00E019BE" w:rsidRDefault="00E019BE" w:rsidP="00E019BE">
            <w:r>
              <w:t xml:space="preserve">Building on the policy paper developed, a seminar will be held </w:t>
            </w:r>
            <w:r w:rsidR="00EA4E2E">
              <w:t xml:space="preserve">on the ministerial segment </w:t>
            </w:r>
            <w:r>
              <w:t>with 40 CSFD members and 30 EU representatives. The deliverable from this activity is a seminar report, which is currently due in February 2019.</w:t>
            </w:r>
          </w:p>
          <w:p w14:paraId="15DE75CD" w14:textId="77777777" w:rsidR="00E019BE" w:rsidRDefault="00E019BE" w:rsidP="00E019BE">
            <w:r>
              <w:t xml:space="preserve">Under WP4, the feasibility study into NGO implementation of quality standards is also due in February 2019. </w:t>
            </w:r>
          </w:p>
          <w:p w14:paraId="7563056D" w14:textId="438EFFB7" w:rsidR="00E019BE" w:rsidRDefault="00E019BE" w:rsidP="00E019BE">
            <w:r>
              <w:t>Careful consideration will need to be given to how both these events are communicated to external stakeholders to ensure maximum impact. The seminar report completes the currently scheduled activities under WP2.</w:t>
            </w:r>
          </w:p>
        </w:tc>
      </w:tr>
      <w:tr w:rsidR="00E019BE" w14:paraId="1AFE1307" w14:textId="77777777" w:rsidTr="001D759D">
        <w:tc>
          <w:tcPr>
            <w:tcW w:w="1101" w:type="dxa"/>
          </w:tcPr>
          <w:p w14:paraId="055788E2" w14:textId="5DCD2C98" w:rsidR="00E019BE" w:rsidRDefault="00E019BE" w:rsidP="00E019BE">
            <w:r>
              <w:t>17</w:t>
            </w:r>
          </w:p>
        </w:tc>
        <w:tc>
          <w:tcPr>
            <w:tcW w:w="2188" w:type="dxa"/>
          </w:tcPr>
          <w:p w14:paraId="0A2AFDB4" w14:textId="0CFFA75E" w:rsidR="00E019BE" w:rsidRDefault="00E019BE" w:rsidP="00E019BE">
            <w:r>
              <w:t>March 2019</w:t>
            </w:r>
          </w:p>
        </w:tc>
        <w:tc>
          <w:tcPr>
            <w:tcW w:w="2415" w:type="dxa"/>
          </w:tcPr>
          <w:p w14:paraId="2E538D53" w14:textId="77777777" w:rsidR="00E019BE" w:rsidRDefault="00E019BE" w:rsidP="00E019BE"/>
        </w:tc>
        <w:tc>
          <w:tcPr>
            <w:tcW w:w="2870" w:type="dxa"/>
          </w:tcPr>
          <w:p w14:paraId="56618610" w14:textId="77777777" w:rsidR="00E019BE" w:rsidRDefault="00E019BE" w:rsidP="00E019BE"/>
        </w:tc>
        <w:tc>
          <w:tcPr>
            <w:tcW w:w="4462" w:type="dxa"/>
          </w:tcPr>
          <w:p w14:paraId="7660F6A4" w14:textId="5B19DAB3" w:rsidR="00E019BE" w:rsidRDefault="00E019BE" w:rsidP="00E019BE">
            <w:r>
              <w:t>The high level segment in Vienna takes place in 2019. The work groups and core group should give consideration</w:t>
            </w:r>
            <w:r w:rsidR="00DD3466">
              <w:t xml:space="preserve"> to CSFD representation at this event.</w:t>
            </w:r>
          </w:p>
        </w:tc>
      </w:tr>
      <w:tr w:rsidR="00E019BE" w14:paraId="3B19005B" w14:textId="77777777" w:rsidTr="001D759D">
        <w:tc>
          <w:tcPr>
            <w:tcW w:w="1101" w:type="dxa"/>
          </w:tcPr>
          <w:p w14:paraId="202CAFF0" w14:textId="2334BABB" w:rsidR="00E019BE" w:rsidRDefault="00E019BE" w:rsidP="00E019BE">
            <w:r>
              <w:t>18</w:t>
            </w:r>
          </w:p>
        </w:tc>
        <w:tc>
          <w:tcPr>
            <w:tcW w:w="2188" w:type="dxa"/>
          </w:tcPr>
          <w:p w14:paraId="6D665899" w14:textId="7A9E0594" w:rsidR="00E019BE" w:rsidRDefault="00E019BE" w:rsidP="00E019BE">
            <w:r>
              <w:t>April 2019</w:t>
            </w:r>
          </w:p>
        </w:tc>
        <w:tc>
          <w:tcPr>
            <w:tcW w:w="2415" w:type="dxa"/>
          </w:tcPr>
          <w:p w14:paraId="0A61D5F1" w14:textId="64129C7A" w:rsidR="00E019BE" w:rsidRDefault="00E019BE" w:rsidP="00E019BE">
            <w:r>
              <w:t>Case studies (WP1)</w:t>
            </w:r>
          </w:p>
        </w:tc>
        <w:tc>
          <w:tcPr>
            <w:tcW w:w="2870" w:type="dxa"/>
          </w:tcPr>
          <w:p w14:paraId="66592D14" w14:textId="632F57BB" w:rsidR="00E019BE" w:rsidRDefault="00E019BE" w:rsidP="00E019BE">
            <w:r>
              <w:t>Case studies (1.3, WP1)</w:t>
            </w:r>
          </w:p>
        </w:tc>
        <w:tc>
          <w:tcPr>
            <w:tcW w:w="4462" w:type="dxa"/>
          </w:tcPr>
          <w:p w14:paraId="062350C1" w14:textId="5B3AC8AA" w:rsidR="00E019BE" w:rsidRDefault="00E019BE" w:rsidP="00E019BE">
            <w:r>
              <w:t>The case studies under WP 1 are due in April 2019. This completes the currently scheduled activities under WP1. Again, thought will need to be given at the time to who key audiences are for these deliverables.</w:t>
            </w:r>
          </w:p>
        </w:tc>
      </w:tr>
      <w:tr w:rsidR="00F1007C" w14:paraId="782D5615" w14:textId="77777777" w:rsidTr="001D759D">
        <w:tc>
          <w:tcPr>
            <w:tcW w:w="1101" w:type="dxa"/>
          </w:tcPr>
          <w:p w14:paraId="492F710F" w14:textId="2001C771" w:rsidR="00F1007C" w:rsidRDefault="00F1007C" w:rsidP="00F1007C">
            <w:r>
              <w:t>19-22</w:t>
            </w:r>
          </w:p>
        </w:tc>
        <w:tc>
          <w:tcPr>
            <w:tcW w:w="2188" w:type="dxa"/>
          </w:tcPr>
          <w:p w14:paraId="3C1129A9" w14:textId="7F4CFF81" w:rsidR="00F1007C" w:rsidRDefault="00F1007C" w:rsidP="00F1007C">
            <w:r>
              <w:t>May- August 2019</w:t>
            </w:r>
          </w:p>
        </w:tc>
        <w:tc>
          <w:tcPr>
            <w:tcW w:w="2415" w:type="dxa"/>
          </w:tcPr>
          <w:p w14:paraId="797810BB" w14:textId="4300D6F0" w:rsidR="00F1007C" w:rsidRDefault="00F1007C" w:rsidP="00F1007C">
            <w:r>
              <w:t>National Action Plans (WP3)</w:t>
            </w:r>
          </w:p>
        </w:tc>
        <w:tc>
          <w:tcPr>
            <w:tcW w:w="2870" w:type="dxa"/>
          </w:tcPr>
          <w:p w14:paraId="0E26DC0F" w14:textId="1242A0A3" w:rsidR="00F1007C" w:rsidRDefault="00F1007C" w:rsidP="00F1007C">
            <w:r>
              <w:t>Report (3.2, WP 3)</w:t>
            </w:r>
          </w:p>
        </w:tc>
        <w:tc>
          <w:tcPr>
            <w:tcW w:w="4462" w:type="dxa"/>
          </w:tcPr>
          <w:p w14:paraId="03D4E453" w14:textId="638B38AD" w:rsidR="00F1007C" w:rsidRDefault="00F1007C" w:rsidP="00F1007C">
            <w:r>
              <w:t>The reports on national action plan implementation completes the currently scheduled activities under WP3 in August 2019. Again, thought will need to be given at the time to who key audiences are for these deliverables.</w:t>
            </w:r>
          </w:p>
        </w:tc>
      </w:tr>
      <w:tr w:rsidR="00F1007C" w14:paraId="3C5CFDE0" w14:textId="77777777" w:rsidTr="001D759D">
        <w:tc>
          <w:tcPr>
            <w:tcW w:w="1101" w:type="dxa"/>
          </w:tcPr>
          <w:p w14:paraId="09177D3C" w14:textId="6F0A1E62" w:rsidR="00F1007C" w:rsidRDefault="00F1007C" w:rsidP="00F1007C">
            <w:r>
              <w:t>23-24</w:t>
            </w:r>
          </w:p>
        </w:tc>
        <w:tc>
          <w:tcPr>
            <w:tcW w:w="2188" w:type="dxa"/>
          </w:tcPr>
          <w:p w14:paraId="652C27D5" w14:textId="723C9820" w:rsidR="00F1007C" w:rsidRDefault="00F1007C" w:rsidP="00F1007C">
            <w:r>
              <w:t>September/ October 2019</w:t>
            </w:r>
          </w:p>
        </w:tc>
        <w:tc>
          <w:tcPr>
            <w:tcW w:w="2415" w:type="dxa"/>
          </w:tcPr>
          <w:p w14:paraId="6A0109B1" w14:textId="2650FB73" w:rsidR="00F1007C" w:rsidRDefault="00F1007C" w:rsidP="00F1007C">
            <w:r>
              <w:t>Guidelines (WP4)</w:t>
            </w:r>
          </w:p>
        </w:tc>
        <w:tc>
          <w:tcPr>
            <w:tcW w:w="2870" w:type="dxa"/>
          </w:tcPr>
          <w:p w14:paraId="44DDBA0B" w14:textId="0BCB3017" w:rsidR="00F1007C" w:rsidRDefault="00F1007C" w:rsidP="00F1007C">
            <w:r>
              <w:t>Guidelines (4.3, WP4)</w:t>
            </w:r>
          </w:p>
        </w:tc>
        <w:tc>
          <w:tcPr>
            <w:tcW w:w="4462" w:type="dxa"/>
          </w:tcPr>
          <w:p w14:paraId="093723AC" w14:textId="247C6296" w:rsidR="00F1007C" w:rsidRDefault="00F1007C" w:rsidP="00F1007C">
            <w:r>
              <w:t>The production of guidelines on for NGOs on how to implement quality standards in practice completes the currently scheduled activities under WP4 in October 2019, and of the project in general, save for final reporting. Again, thought will need to be given at the time to who key audiences are for these deliverables</w:t>
            </w:r>
          </w:p>
        </w:tc>
      </w:tr>
    </w:tbl>
    <w:p w14:paraId="645BE8FD" w14:textId="4B8F182F" w:rsidR="008D330D" w:rsidRPr="008D330D" w:rsidRDefault="008D330D" w:rsidP="008D330D"/>
    <w:sectPr w:rsidR="008D330D" w:rsidRPr="008D330D" w:rsidSect="00335940">
      <w:pgSz w:w="15840" w:h="12240" w:orient="landscape"/>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71FD0B" w14:textId="77777777" w:rsidR="00211533" w:rsidRDefault="00211533">
      <w:pPr>
        <w:spacing w:after="0" w:line="240" w:lineRule="auto"/>
      </w:pPr>
      <w:r>
        <w:separator/>
      </w:r>
    </w:p>
  </w:endnote>
  <w:endnote w:type="continuationSeparator" w:id="0">
    <w:p w14:paraId="51D2BD0F" w14:textId="77777777" w:rsidR="00211533" w:rsidRDefault="00211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rbel">
    <w:altName w:val="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imesNewRomanPS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5527538"/>
      <w:docPartObj>
        <w:docPartGallery w:val="Page Numbers (Bottom of Page)"/>
        <w:docPartUnique/>
      </w:docPartObj>
    </w:sdtPr>
    <w:sdtEndPr>
      <w:rPr>
        <w:noProof/>
      </w:rPr>
    </w:sdtEndPr>
    <w:sdtContent>
      <w:p w14:paraId="1D60F457" w14:textId="77777777" w:rsidR="00F7182A" w:rsidRDefault="00F7182A">
        <w:pPr>
          <w:pStyle w:val="Footer"/>
        </w:pPr>
        <w:r>
          <w:fldChar w:fldCharType="begin"/>
        </w:r>
        <w:r>
          <w:instrText xml:space="preserve"> PAGE   \* MERGEFORMAT </w:instrText>
        </w:r>
        <w:r>
          <w:fldChar w:fldCharType="separate"/>
        </w:r>
        <w:r w:rsidR="005E7D7F">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7621C9" w14:textId="77777777" w:rsidR="00211533" w:rsidRDefault="00211533">
      <w:pPr>
        <w:spacing w:after="0" w:line="240" w:lineRule="auto"/>
      </w:pPr>
      <w:r>
        <w:separator/>
      </w:r>
    </w:p>
  </w:footnote>
  <w:footnote w:type="continuationSeparator" w:id="0">
    <w:p w14:paraId="06A0A52F" w14:textId="77777777" w:rsidR="00211533" w:rsidRDefault="002115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6686A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5BE83C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0E2AF9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F1A13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AA4C9B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76EF0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27E0E5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046D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9AE7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435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8B4708"/>
    <w:multiLevelType w:val="hybridMultilevel"/>
    <w:tmpl w:val="688C5D72"/>
    <w:lvl w:ilvl="0" w:tplc="2124B05C">
      <w:start w:val="3"/>
      <w:numFmt w:val="bullet"/>
      <w:lvlText w:val="-"/>
      <w:lvlJc w:val="left"/>
      <w:pPr>
        <w:ind w:left="720" w:hanging="360"/>
      </w:pPr>
      <w:rPr>
        <w:rFonts w:ascii="Corbel" w:eastAsiaTheme="minorEastAsia" w:hAnsi="Corbel"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13C518AF"/>
    <w:multiLevelType w:val="hybridMultilevel"/>
    <w:tmpl w:val="15B626D4"/>
    <w:lvl w:ilvl="0" w:tplc="9F6A1348">
      <w:numFmt w:val="bullet"/>
      <w:lvlText w:val="-"/>
      <w:lvlJc w:val="left"/>
      <w:pPr>
        <w:ind w:left="720" w:hanging="360"/>
      </w:pPr>
      <w:rPr>
        <w:rFonts w:ascii="Corbel" w:eastAsiaTheme="minorEastAsia" w:hAnsi="Corbel" w:cstheme="minorBid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1DF9086C"/>
    <w:multiLevelType w:val="hybridMultilevel"/>
    <w:tmpl w:val="7152D5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3E04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D681DA5"/>
    <w:multiLevelType w:val="hybridMultilevel"/>
    <w:tmpl w:val="8CF4CE04"/>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31A369D6"/>
    <w:multiLevelType w:val="hybridMultilevel"/>
    <w:tmpl w:val="7A6E68E4"/>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48B32C0"/>
    <w:multiLevelType w:val="hybridMultilevel"/>
    <w:tmpl w:val="535A26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9B76E6"/>
    <w:multiLevelType w:val="hybridMultilevel"/>
    <w:tmpl w:val="1D409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4718B4"/>
    <w:multiLevelType w:val="hybridMultilevel"/>
    <w:tmpl w:val="166EDE48"/>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735D128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64216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A2C3EB3"/>
    <w:multiLevelType w:val="multilevel"/>
    <w:tmpl w:val="84B4631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7F3A1AB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7"/>
  </w:num>
  <w:num w:numId="2">
    <w:abstractNumId w:val="12"/>
  </w:num>
  <w:num w:numId="3">
    <w:abstractNumId w:val="16"/>
  </w:num>
  <w:num w:numId="4">
    <w:abstractNumId w:val="13"/>
  </w:num>
  <w:num w:numId="5">
    <w:abstractNumId w:val="20"/>
  </w:num>
  <w:num w:numId="6">
    <w:abstractNumId w:val="21"/>
  </w:num>
  <w:num w:numId="7">
    <w:abstractNumId w:val="19"/>
  </w:num>
  <w:num w:numId="8">
    <w:abstractNumId w:val="2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1"/>
  </w:num>
  <w:num w:numId="20">
    <w:abstractNumId w:val="14"/>
  </w:num>
  <w:num w:numId="21">
    <w:abstractNumId w:val="18"/>
  </w:num>
  <w:num w:numId="22">
    <w:abstractNumId w:val="15"/>
  </w:num>
  <w:num w:numId="23">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queline Kenny">
    <w15:presenceInfo w15:providerId="AD" w15:userId="S-1-5-21-1811149851-4238105272-3747434768-11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CEE"/>
    <w:rsid w:val="0001565B"/>
    <w:rsid w:val="000469B8"/>
    <w:rsid w:val="00072783"/>
    <w:rsid w:val="00081AB2"/>
    <w:rsid w:val="000C0284"/>
    <w:rsid w:val="000F534F"/>
    <w:rsid w:val="0010245F"/>
    <w:rsid w:val="00133831"/>
    <w:rsid w:val="001808E2"/>
    <w:rsid w:val="00194DF6"/>
    <w:rsid w:val="00196145"/>
    <w:rsid w:val="001A13BF"/>
    <w:rsid w:val="001C7ACA"/>
    <w:rsid w:val="001D759D"/>
    <w:rsid w:val="001E0BE6"/>
    <w:rsid w:val="001F27F4"/>
    <w:rsid w:val="00211533"/>
    <w:rsid w:val="002144C9"/>
    <w:rsid w:val="00220F3B"/>
    <w:rsid w:val="002630F2"/>
    <w:rsid w:val="002C2E32"/>
    <w:rsid w:val="002C32ED"/>
    <w:rsid w:val="002C3ED2"/>
    <w:rsid w:val="002C7264"/>
    <w:rsid w:val="002D189E"/>
    <w:rsid w:val="002D30EA"/>
    <w:rsid w:val="002E522C"/>
    <w:rsid w:val="002F402A"/>
    <w:rsid w:val="003055FB"/>
    <w:rsid w:val="00310C7F"/>
    <w:rsid w:val="00332D28"/>
    <w:rsid w:val="00335940"/>
    <w:rsid w:val="00353B1B"/>
    <w:rsid w:val="00354574"/>
    <w:rsid w:val="00360DD3"/>
    <w:rsid w:val="00380655"/>
    <w:rsid w:val="00382D60"/>
    <w:rsid w:val="003B1061"/>
    <w:rsid w:val="003B1316"/>
    <w:rsid w:val="003B7F76"/>
    <w:rsid w:val="003D64D4"/>
    <w:rsid w:val="003E6694"/>
    <w:rsid w:val="00400C0B"/>
    <w:rsid w:val="00404099"/>
    <w:rsid w:val="004670C5"/>
    <w:rsid w:val="004861CA"/>
    <w:rsid w:val="00492512"/>
    <w:rsid w:val="0049643A"/>
    <w:rsid w:val="004A2472"/>
    <w:rsid w:val="004B4F41"/>
    <w:rsid w:val="004E1AED"/>
    <w:rsid w:val="005007A9"/>
    <w:rsid w:val="0050567C"/>
    <w:rsid w:val="005122C7"/>
    <w:rsid w:val="00526090"/>
    <w:rsid w:val="0055735E"/>
    <w:rsid w:val="00557929"/>
    <w:rsid w:val="005756B6"/>
    <w:rsid w:val="00576145"/>
    <w:rsid w:val="005A228D"/>
    <w:rsid w:val="005B08F3"/>
    <w:rsid w:val="005C12A5"/>
    <w:rsid w:val="005C134E"/>
    <w:rsid w:val="005C6785"/>
    <w:rsid w:val="005E7D7F"/>
    <w:rsid w:val="006066A8"/>
    <w:rsid w:val="0061788B"/>
    <w:rsid w:val="006226AD"/>
    <w:rsid w:val="006377A5"/>
    <w:rsid w:val="00652756"/>
    <w:rsid w:val="00661C15"/>
    <w:rsid w:val="006B0563"/>
    <w:rsid w:val="006E41AD"/>
    <w:rsid w:val="006F1E67"/>
    <w:rsid w:val="00704EBA"/>
    <w:rsid w:val="00707CEE"/>
    <w:rsid w:val="00713C37"/>
    <w:rsid w:val="00741B02"/>
    <w:rsid w:val="007557B7"/>
    <w:rsid w:val="00775E96"/>
    <w:rsid w:val="00781BFC"/>
    <w:rsid w:val="0079036B"/>
    <w:rsid w:val="007A3E6F"/>
    <w:rsid w:val="007A5F1B"/>
    <w:rsid w:val="007B5FB7"/>
    <w:rsid w:val="007B65D4"/>
    <w:rsid w:val="007D309C"/>
    <w:rsid w:val="008049DE"/>
    <w:rsid w:val="008131F0"/>
    <w:rsid w:val="00843006"/>
    <w:rsid w:val="0084609A"/>
    <w:rsid w:val="00851D29"/>
    <w:rsid w:val="00857180"/>
    <w:rsid w:val="0086427C"/>
    <w:rsid w:val="0086643A"/>
    <w:rsid w:val="00870D0E"/>
    <w:rsid w:val="00877E20"/>
    <w:rsid w:val="00887756"/>
    <w:rsid w:val="008C101E"/>
    <w:rsid w:val="008C3235"/>
    <w:rsid w:val="008C6D87"/>
    <w:rsid w:val="008C7431"/>
    <w:rsid w:val="008D330D"/>
    <w:rsid w:val="008D735A"/>
    <w:rsid w:val="008F12B5"/>
    <w:rsid w:val="00902EC7"/>
    <w:rsid w:val="00906274"/>
    <w:rsid w:val="00945249"/>
    <w:rsid w:val="00971230"/>
    <w:rsid w:val="0097330F"/>
    <w:rsid w:val="0097554F"/>
    <w:rsid w:val="009A0454"/>
    <w:rsid w:val="009B6F60"/>
    <w:rsid w:val="009E3B2B"/>
    <w:rsid w:val="00A115B9"/>
    <w:rsid w:val="00A1310C"/>
    <w:rsid w:val="00A14DED"/>
    <w:rsid w:val="00A32564"/>
    <w:rsid w:val="00A42CF8"/>
    <w:rsid w:val="00A4608A"/>
    <w:rsid w:val="00A76B9B"/>
    <w:rsid w:val="00A81B64"/>
    <w:rsid w:val="00A91B29"/>
    <w:rsid w:val="00A96363"/>
    <w:rsid w:val="00AC1768"/>
    <w:rsid w:val="00AC338B"/>
    <w:rsid w:val="00AC67CB"/>
    <w:rsid w:val="00AC735D"/>
    <w:rsid w:val="00AD0388"/>
    <w:rsid w:val="00B134A7"/>
    <w:rsid w:val="00B3307B"/>
    <w:rsid w:val="00B46EB2"/>
    <w:rsid w:val="00B47359"/>
    <w:rsid w:val="00B66B22"/>
    <w:rsid w:val="00B74BF0"/>
    <w:rsid w:val="00B94759"/>
    <w:rsid w:val="00BA1F8C"/>
    <w:rsid w:val="00BB5671"/>
    <w:rsid w:val="00BB693B"/>
    <w:rsid w:val="00BE180B"/>
    <w:rsid w:val="00C14BAB"/>
    <w:rsid w:val="00C655A9"/>
    <w:rsid w:val="00C70EA4"/>
    <w:rsid w:val="00C91927"/>
    <w:rsid w:val="00CB4F34"/>
    <w:rsid w:val="00CD66B6"/>
    <w:rsid w:val="00CE7993"/>
    <w:rsid w:val="00CF0ED6"/>
    <w:rsid w:val="00CF3EB2"/>
    <w:rsid w:val="00CF4E22"/>
    <w:rsid w:val="00CF7934"/>
    <w:rsid w:val="00D20C4E"/>
    <w:rsid w:val="00D26A79"/>
    <w:rsid w:val="00D4398E"/>
    <w:rsid w:val="00D463C3"/>
    <w:rsid w:val="00D47A97"/>
    <w:rsid w:val="00D51E8A"/>
    <w:rsid w:val="00D570E3"/>
    <w:rsid w:val="00D71EDA"/>
    <w:rsid w:val="00D8748C"/>
    <w:rsid w:val="00DD32BF"/>
    <w:rsid w:val="00DD3466"/>
    <w:rsid w:val="00DD75F6"/>
    <w:rsid w:val="00E019BE"/>
    <w:rsid w:val="00E455F5"/>
    <w:rsid w:val="00E6487F"/>
    <w:rsid w:val="00E95C60"/>
    <w:rsid w:val="00EA43A5"/>
    <w:rsid w:val="00EA4E2E"/>
    <w:rsid w:val="00EC17DA"/>
    <w:rsid w:val="00EE1140"/>
    <w:rsid w:val="00EE36F7"/>
    <w:rsid w:val="00F003F0"/>
    <w:rsid w:val="00F010D5"/>
    <w:rsid w:val="00F1007C"/>
    <w:rsid w:val="00F15303"/>
    <w:rsid w:val="00F45176"/>
    <w:rsid w:val="00F6002E"/>
    <w:rsid w:val="00F7018C"/>
    <w:rsid w:val="00F7182A"/>
    <w:rsid w:val="00F744C4"/>
    <w:rsid w:val="00FA5763"/>
    <w:rsid w:val="00FD196A"/>
    <w:rsid w:val="00FD33E8"/>
    <w:rsid w:val="00FE72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1A7F1"/>
  <w15:docId w15:val="{71D87625-5974-4D13-BD3B-4E6689A87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before="120" w:after="20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1AED"/>
  </w:style>
  <w:style w:type="paragraph" w:styleId="Heading1">
    <w:name w:val="heading 1"/>
    <w:basedOn w:val="Normal"/>
    <w:next w:val="Normal"/>
    <w:link w:val="Heading1Char"/>
    <w:uiPriority w:val="9"/>
    <w:qFormat/>
    <w:rsid w:val="00A1310C"/>
    <w:pPr>
      <w:pBdr>
        <w:top w:val="single" w:sz="24" w:space="0" w:color="0673A5" w:themeColor="text2" w:themeShade="BF"/>
        <w:left w:val="single" w:sz="24" w:space="0" w:color="0673A5" w:themeColor="text2" w:themeShade="BF"/>
        <w:bottom w:val="single" w:sz="24" w:space="0" w:color="0673A5" w:themeColor="text2" w:themeShade="BF"/>
        <w:right w:val="single" w:sz="24" w:space="0" w:color="0673A5" w:themeColor="text2" w:themeShade="BF"/>
      </w:pBdr>
      <w:shd w:val="clear" w:color="auto" w:fill="0673A5" w:themeFill="text2" w:themeFillShade="BF"/>
      <w:spacing w:after="0"/>
      <w:outlineLvl w:val="0"/>
    </w:pPr>
    <w:rPr>
      <w:rFonts w:asciiTheme="majorHAnsi" w:eastAsiaTheme="majorEastAsia" w:hAnsiTheme="majorHAnsi" w:cstheme="majorBidi"/>
      <w:caps/>
      <w:color w:val="FFFFFF" w:themeColor="background1"/>
      <w:spacing w:val="15"/>
    </w:rPr>
  </w:style>
  <w:style w:type="paragraph" w:styleId="Heading2">
    <w:name w:val="heading 2"/>
    <w:basedOn w:val="Normal"/>
    <w:next w:val="Normal"/>
    <w:link w:val="Heading2Char"/>
    <w:uiPriority w:val="9"/>
    <w:unhideWhenUsed/>
    <w:qFormat/>
    <w:rsid w:val="00D47A97"/>
    <w:pPr>
      <w:pBdr>
        <w:top w:val="single" w:sz="24" w:space="0" w:color="C9ECFC" w:themeColor="text2" w:themeTint="33"/>
        <w:left w:val="single" w:sz="24" w:space="0" w:color="C9ECFC" w:themeColor="text2" w:themeTint="33"/>
        <w:bottom w:val="single" w:sz="24" w:space="0" w:color="C9ECFC" w:themeColor="text2" w:themeTint="33"/>
        <w:right w:val="single" w:sz="24" w:space="0" w:color="C9ECFC" w:themeColor="text2" w:themeTint="33"/>
      </w:pBdr>
      <w:shd w:val="clear" w:color="auto" w:fill="C9ECFC" w:themeFill="text2" w:themeFillTint="33"/>
      <w:spacing w:after="0"/>
      <w:outlineLvl w:val="1"/>
    </w:pPr>
    <w:rPr>
      <w:rFonts w:asciiTheme="majorHAnsi" w:eastAsiaTheme="majorEastAsia" w:hAnsiTheme="majorHAnsi" w:cstheme="majorBidi"/>
      <w:caps/>
      <w:spacing w:val="15"/>
    </w:rPr>
  </w:style>
  <w:style w:type="paragraph" w:styleId="Heading3">
    <w:name w:val="heading 3"/>
    <w:basedOn w:val="Normal"/>
    <w:next w:val="Normal"/>
    <w:link w:val="Heading3Char"/>
    <w:uiPriority w:val="9"/>
    <w:unhideWhenUsed/>
    <w:qFormat/>
    <w:rsid w:val="00D47A97"/>
    <w:pPr>
      <w:pBdr>
        <w:top w:val="single" w:sz="6" w:space="2" w:color="099BDD" w:themeColor="text2"/>
      </w:pBdr>
      <w:spacing w:before="300" w:after="0"/>
      <w:outlineLvl w:val="2"/>
    </w:pPr>
    <w:rPr>
      <w:rFonts w:asciiTheme="majorHAnsi" w:eastAsiaTheme="majorEastAsia" w:hAnsiTheme="majorHAnsi" w:cstheme="majorBidi"/>
      <w:caps/>
      <w:color w:val="044D6E" w:themeColor="text2" w:themeShade="80"/>
      <w:spacing w:val="15"/>
    </w:rPr>
  </w:style>
  <w:style w:type="paragraph" w:styleId="Heading4">
    <w:name w:val="heading 4"/>
    <w:basedOn w:val="Normal"/>
    <w:next w:val="Normal"/>
    <w:link w:val="Heading4Char"/>
    <w:uiPriority w:val="9"/>
    <w:unhideWhenUsed/>
    <w:qFormat/>
    <w:rsid w:val="00D47A97"/>
    <w:pPr>
      <w:pBdr>
        <w:top w:val="dotted" w:sz="6" w:space="2" w:color="099BDD" w:themeColor="text2"/>
      </w:pBdr>
      <w:spacing w:before="200" w:after="0"/>
      <w:outlineLvl w:val="3"/>
    </w:pPr>
    <w:rPr>
      <w:rFonts w:asciiTheme="majorHAnsi" w:eastAsiaTheme="majorEastAsia" w:hAnsiTheme="majorHAnsi" w:cstheme="majorBidi"/>
      <w:caps/>
      <w:color w:val="0673A5" w:themeColor="text2" w:themeShade="BF"/>
      <w:spacing w:val="10"/>
    </w:rPr>
  </w:style>
  <w:style w:type="paragraph" w:styleId="Heading5">
    <w:name w:val="heading 5"/>
    <w:basedOn w:val="Normal"/>
    <w:next w:val="Normal"/>
    <w:link w:val="Heading5Char"/>
    <w:uiPriority w:val="9"/>
    <w:semiHidden/>
    <w:unhideWhenUsed/>
    <w:qFormat/>
    <w:rsid w:val="00D47A97"/>
    <w:pPr>
      <w:pBdr>
        <w:bottom w:val="single" w:sz="6" w:space="1" w:color="099BDD" w:themeColor="text2"/>
      </w:pBdr>
      <w:spacing w:before="200" w:after="0"/>
      <w:outlineLvl w:val="4"/>
    </w:pPr>
    <w:rPr>
      <w:rFonts w:asciiTheme="majorHAnsi" w:eastAsiaTheme="majorEastAsia" w:hAnsiTheme="majorHAnsi" w:cstheme="majorBidi"/>
      <w:caps/>
      <w:color w:val="0673A5" w:themeColor="text2" w:themeShade="BF"/>
      <w:spacing w:val="10"/>
    </w:rPr>
  </w:style>
  <w:style w:type="paragraph" w:styleId="Heading6">
    <w:name w:val="heading 6"/>
    <w:basedOn w:val="Normal"/>
    <w:next w:val="Normal"/>
    <w:link w:val="Heading6Char"/>
    <w:uiPriority w:val="9"/>
    <w:semiHidden/>
    <w:unhideWhenUsed/>
    <w:qFormat/>
    <w:rsid w:val="00D47A97"/>
    <w:pPr>
      <w:pBdr>
        <w:bottom w:val="dotted" w:sz="6" w:space="1" w:color="099BDD" w:themeColor="text2"/>
      </w:pBdr>
      <w:spacing w:before="200" w:after="0"/>
      <w:outlineLvl w:val="5"/>
    </w:pPr>
    <w:rPr>
      <w:rFonts w:asciiTheme="majorHAnsi" w:eastAsiaTheme="majorEastAsia" w:hAnsiTheme="majorHAnsi" w:cstheme="majorBidi"/>
      <w:caps/>
      <w:color w:val="0673A5" w:themeColor="text2" w:themeShade="BF"/>
      <w:spacing w:val="10"/>
    </w:rPr>
  </w:style>
  <w:style w:type="paragraph" w:styleId="Heading7">
    <w:name w:val="heading 7"/>
    <w:basedOn w:val="Normal"/>
    <w:next w:val="Normal"/>
    <w:link w:val="Heading7Char"/>
    <w:uiPriority w:val="9"/>
    <w:semiHidden/>
    <w:unhideWhenUsed/>
    <w:qFormat/>
    <w:rsid w:val="00D47A97"/>
    <w:pPr>
      <w:spacing w:before="200" w:after="0"/>
      <w:outlineLvl w:val="6"/>
    </w:pPr>
    <w:rPr>
      <w:rFonts w:asciiTheme="majorHAnsi" w:eastAsiaTheme="majorEastAsia" w:hAnsiTheme="majorHAnsi" w:cstheme="majorBidi"/>
      <w:caps/>
      <w:color w:val="0673A5" w:themeColor="text2" w:themeShade="BF"/>
      <w:spacing w:val="10"/>
    </w:rPr>
  </w:style>
  <w:style w:type="paragraph" w:styleId="Heading8">
    <w:name w:val="heading 8"/>
    <w:basedOn w:val="Normal"/>
    <w:next w:val="Normal"/>
    <w:link w:val="Heading8Char"/>
    <w:uiPriority w:val="9"/>
    <w:semiHidden/>
    <w:unhideWhenUsed/>
    <w:qFormat/>
    <w:rsid w:val="00D47A97"/>
    <w:pPr>
      <w:spacing w:before="200" w:after="0"/>
      <w:outlineLvl w:val="7"/>
    </w:pPr>
    <w:rPr>
      <w:rFonts w:asciiTheme="majorHAnsi" w:eastAsiaTheme="majorEastAsia" w:hAnsiTheme="majorHAnsi" w:cstheme="majorBidi"/>
      <w:caps/>
      <w:spacing w:val="10"/>
      <w:szCs w:val="18"/>
    </w:rPr>
  </w:style>
  <w:style w:type="paragraph" w:styleId="Heading9">
    <w:name w:val="heading 9"/>
    <w:basedOn w:val="Normal"/>
    <w:next w:val="Normal"/>
    <w:link w:val="Heading9Char"/>
    <w:uiPriority w:val="9"/>
    <w:semiHidden/>
    <w:unhideWhenUsed/>
    <w:qFormat/>
    <w:rsid w:val="00D47A97"/>
    <w:pPr>
      <w:spacing w:before="200" w:after="0"/>
      <w:outlineLvl w:val="8"/>
    </w:pPr>
    <w:rPr>
      <w:rFonts w:asciiTheme="majorHAnsi" w:eastAsiaTheme="majorEastAsia" w:hAnsiTheme="majorHAnsi" w:cstheme="majorBidi"/>
      <w:i/>
      <w:iCs/>
      <w:caps/>
      <w:spacing w:val="1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310C"/>
    <w:rPr>
      <w:rFonts w:asciiTheme="majorHAnsi" w:eastAsiaTheme="majorEastAsia" w:hAnsiTheme="majorHAnsi" w:cstheme="majorBidi"/>
      <w:caps/>
      <w:color w:val="FFFFFF" w:themeColor="background1"/>
      <w:spacing w:val="15"/>
      <w:shd w:val="clear" w:color="auto" w:fill="0673A5" w:themeFill="text2" w:themeFillShade="BF"/>
    </w:rPr>
  </w:style>
  <w:style w:type="character" w:customStyle="1" w:styleId="Heading2Char">
    <w:name w:val="Heading 2 Char"/>
    <w:basedOn w:val="DefaultParagraphFont"/>
    <w:link w:val="Heading2"/>
    <w:uiPriority w:val="9"/>
    <w:rPr>
      <w:rFonts w:asciiTheme="majorHAnsi" w:eastAsiaTheme="majorEastAsia" w:hAnsiTheme="majorHAnsi" w:cstheme="majorBidi"/>
      <w:caps/>
      <w:spacing w:val="15"/>
      <w:shd w:val="clear" w:color="auto" w:fill="C9ECFC" w:themeFill="text2" w:themeFillTint="33"/>
    </w:rPr>
  </w:style>
  <w:style w:type="character" w:customStyle="1" w:styleId="Heading3Char">
    <w:name w:val="Heading 3 Char"/>
    <w:basedOn w:val="DefaultParagraphFont"/>
    <w:link w:val="Heading3"/>
    <w:uiPriority w:val="9"/>
    <w:rPr>
      <w:rFonts w:asciiTheme="majorHAnsi" w:eastAsiaTheme="majorEastAsia" w:hAnsiTheme="majorHAnsi" w:cstheme="majorBidi"/>
      <w:caps/>
      <w:color w:val="044D6E" w:themeColor="text2" w:themeShade="80"/>
      <w:spacing w:val="15"/>
    </w:rPr>
  </w:style>
  <w:style w:type="table" w:styleId="TableGrid">
    <w:name w:val="Table Grid"/>
    <w:basedOn w:val="TableNormal"/>
    <w:uiPriority w:val="1"/>
    <w:pPr>
      <w:spacing w:after="0" w:line="240" w:lineRule="auto"/>
    </w:pPr>
    <w:tblPr>
      <w:tblBorders>
        <w:top w:val="single" w:sz="4" w:space="0" w:color="2C2C2C" w:themeColor="text1"/>
        <w:left w:val="single" w:sz="4" w:space="0" w:color="2C2C2C" w:themeColor="text1"/>
        <w:bottom w:val="single" w:sz="4" w:space="0" w:color="2C2C2C" w:themeColor="text1"/>
        <w:right w:val="single" w:sz="4" w:space="0" w:color="2C2C2C" w:themeColor="text1"/>
        <w:insideH w:val="single" w:sz="4" w:space="0" w:color="2C2C2C" w:themeColor="text1"/>
        <w:insideV w:val="single" w:sz="4" w:space="0" w:color="2C2C2C" w:themeColor="text1"/>
      </w:tblBorders>
    </w:tblPr>
  </w:style>
  <w:style w:type="paragraph" w:styleId="Title">
    <w:name w:val="Title"/>
    <w:basedOn w:val="Normal"/>
    <w:link w:val="TitleChar"/>
    <w:uiPriority w:val="1"/>
    <w:qFormat/>
    <w:rsid w:val="00A1310C"/>
    <w:pPr>
      <w:spacing w:before="0" w:after="0"/>
    </w:pPr>
    <w:rPr>
      <w:rFonts w:asciiTheme="majorHAnsi" w:eastAsiaTheme="majorEastAsia" w:hAnsiTheme="majorHAnsi" w:cstheme="majorBidi"/>
      <w:caps/>
      <w:color w:val="0673A5" w:themeColor="text2" w:themeShade="BF"/>
      <w:spacing w:val="10"/>
      <w:sz w:val="52"/>
      <w:szCs w:val="52"/>
    </w:rPr>
  </w:style>
  <w:style w:type="character" w:customStyle="1" w:styleId="TitleChar">
    <w:name w:val="Title Char"/>
    <w:basedOn w:val="DefaultParagraphFont"/>
    <w:link w:val="Title"/>
    <w:uiPriority w:val="1"/>
    <w:rsid w:val="00A1310C"/>
    <w:rPr>
      <w:rFonts w:asciiTheme="majorHAnsi" w:eastAsiaTheme="majorEastAsia" w:hAnsiTheme="majorHAnsi" w:cstheme="majorBidi"/>
      <w:caps/>
      <w:color w:val="0673A5" w:themeColor="text2" w:themeShade="BF"/>
      <w:spacing w:val="10"/>
      <w:sz w:val="52"/>
      <w:szCs w:val="52"/>
    </w:rPr>
  </w:style>
  <w:style w:type="paragraph" w:styleId="Subtitle">
    <w:name w:val="Subtitle"/>
    <w:basedOn w:val="Normal"/>
    <w:next w:val="Normal"/>
    <w:link w:val="SubtitleChar"/>
    <w:uiPriority w:val="11"/>
    <w:semiHidden/>
    <w:unhideWhenUsed/>
    <w:qFormat/>
    <w:rsid w:val="004E1AED"/>
    <w:pPr>
      <w:numPr>
        <w:ilvl w:val="1"/>
      </w:numPr>
      <w:spacing w:after="160"/>
    </w:pPr>
    <w:rPr>
      <w:color w:val="404040" w:themeColor="text1" w:themeTint="E6"/>
    </w:rPr>
  </w:style>
  <w:style w:type="character" w:customStyle="1" w:styleId="SubtitleChar">
    <w:name w:val="Subtitle Char"/>
    <w:basedOn w:val="DefaultParagraphFont"/>
    <w:link w:val="Subtitle"/>
    <w:uiPriority w:val="11"/>
    <w:semiHidden/>
    <w:rsid w:val="004E1AED"/>
    <w:rPr>
      <w:color w:val="404040" w:themeColor="text1" w:themeTint="E6"/>
    </w:rPr>
  </w:style>
  <w:style w:type="character" w:styleId="IntenseEmphasis">
    <w:name w:val="Intense Emphasis"/>
    <w:basedOn w:val="DefaultParagraphFont"/>
    <w:uiPriority w:val="21"/>
    <w:semiHidden/>
    <w:unhideWhenUsed/>
    <w:qFormat/>
    <w:rsid w:val="004E1AED"/>
    <w:rPr>
      <w:i/>
      <w:iCs/>
      <w:color w:val="806000" w:themeColor="accent1" w:themeShade="80"/>
    </w:rPr>
  </w:style>
  <w:style w:type="paragraph" w:styleId="IntenseQuote">
    <w:name w:val="Intense Quote"/>
    <w:basedOn w:val="Normal"/>
    <w:next w:val="Normal"/>
    <w:link w:val="IntenseQuoteChar"/>
    <w:uiPriority w:val="30"/>
    <w:semiHidden/>
    <w:unhideWhenUsed/>
    <w:qFormat/>
    <w:rsid w:val="004E1AED"/>
    <w:pPr>
      <w:pBdr>
        <w:top w:val="single" w:sz="4" w:space="10" w:color="806000" w:themeColor="accent1" w:themeShade="80"/>
        <w:bottom w:val="single" w:sz="4" w:space="10" w:color="806000" w:themeColor="accent1" w:themeShade="80"/>
      </w:pBdr>
      <w:spacing w:before="360" w:after="360"/>
      <w:ind w:left="864" w:right="864"/>
      <w:jc w:val="center"/>
    </w:pPr>
    <w:rPr>
      <w:i/>
      <w:iCs/>
      <w:color w:val="806000" w:themeColor="accent1" w:themeShade="80"/>
    </w:rPr>
  </w:style>
  <w:style w:type="character" w:customStyle="1" w:styleId="IntenseQuoteChar">
    <w:name w:val="Intense Quote Char"/>
    <w:basedOn w:val="DefaultParagraphFont"/>
    <w:link w:val="IntenseQuote"/>
    <w:uiPriority w:val="30"/>
    <w:semiHidden/>
    <w:rsid w:val="004E1AED"/>
    <w:rPr>
      <w:i/>
      <w:iCs/>
      <w:color w:val="806000" w:themeColor="accent1" w:themeShade="80"/>
    </w:rPr>
  </w:style>
  <w:style w:type="character" w:styleId="IntenseReference">
    <w:name w:val="Intense Reference"/>
    <w:basedOn w:val="DefaultParagraphFont"/>
    <w:uiPriority w:val="32"/>
    <w:semiHidden/>
    <w:unhideWhenUsed/>
    <w:qFormat/>
    <w:rsid w:val="004E1AED"/>
    <w:rPr>
      <w:b/>
      <w:bCs/>
      <w:caps w:val="0"/>
      <w:smallCaps/>
      <w:color w:val="806000" w:themeColor="accent1" w:themeShade="80"/>
      <w:spacing w:val="5"/>
    </w:rPr>
  </w:style>
  <w:style w:type="character" w:customStyle="1" w:styleId="Heading4Char">
    <w:name w:val="Heading 4 Char"/>
    <w:basedOn w:val="DefaultParagraphFont"/>
    <w:link w:val="Heading4"/>
    <w:uiPriority w:val="9"/>
    <w:rPr>
      <w:rFonts w:asciiTheme="majorHAnsi" w:eastAsiaTheme="majorEastAsia" w:hAnsiTheme="majorHAnsi" w:cstheme="majorBidi"/>
      <w:caps/>
      <w:color w:val="0673A5" w:themeColor="text2" w:themeShade="BF"/>
      <w:spacing w:val="10"/>
    </w:rPr>
  </w:style>
  <w:style w:type="character" w:customStyle="1" w:styleId="Heading5Char">
    <w:name w:val="Heading 5 Char"/>
    <w:basedOn w:val="DefaultParagraphFont"/>
    <w:link w:val="Heading5"/>
    <w:uiPriority w:val="9"/>
    <w:rPr>
      <w:rFonts w:asciiTheme="majorHAnsi" w:eastAsiaTheme="majorEastAsia" w:hAnsiTheme="majorHAnsi" w:cstheme="majorBidi"/>
      <w:caps/>
      <w:color w:val="0673A5" w:themeColor="text2" w:themeShade="BF"/>
      <w:spacing w:val="10"/>
    </w:rPr>
  </w:style>
  <w:style w:type="character" w:customStyle="1" w:styleId="Heading6Char">
    <w:name w:val="Heading 6 Char"/>
    <w:basedOn w:val="DefaultParagraphFont"/>
    <w:link w:val="Heading6"/>
    <w:uiPriority w:val="9"/>
    <w:rPr>
      <w:rFonts w:asciiTheme="majorHAnsi" w:eastAsiaTheme="majorEastAsia" w:hAnsiTheme="majorHAnsi" w:cstheme="majorBidi"/>
      <w:caps/>
      <w:color w:val="0673A5" w:themeColor="text2" w:themeShade="BF"/>
      <w:spacing w:val="10"/>
    </w:rPr>
  </w:style>
  <w:style w:type="character" w:customStyle="1" w:styleId="Heading7Char">
    <w:name w:val="Heading 7 Char"/>
    <w:basedOn w:val="DefaultParagraphFont"/>
    <w:link w:val="Heading7"/>
    <w:uiPriority w:val="9"/>
    <w:rPr>
      <w:rFonts w:asciiTheme="majorHAnsi" w:eastAsiaTheme="majorEastAsia" w:hAnsiTheme="majorHAnsi" w:cstheme="majorBidi"/>
      <w:caps/>
      <w:color w:val="0673A5" w:themeColor="text2" w:themeShade="BF"/>
      <w:spacing w:val="10"/>
    </w:rPr>
  </w:style>
  <w:style w:type="character" w:customStyle="1" w:styleId="Heading8Char">
    <w:name w:val="Heading 8 Char"/>
    <w:basedOn w:val="DefaultParagraphFont"/>
    <w:link w:val="Heading8"/>
    <w:uiPriority w:val="9"/>
    <w:semiHidden/>
    <w:rsid w:val="00D47A97"/>
    <w:rPr>
      <w:rFonts w:asciiTheme="majorHAnsi" w:eastAsiaTheme="majorEastAsia" w:hAnsiTheme="majorHAnsi" w:cstheme="majorBidi"/>
      <w:caps/>
      <w:spacing w:val="10"/>
      <w:szCs w:val="18"/>
    </w:rPr>
  </w:style>
  <w:style w:type="character" w:customStyle="1" w:styleId="Heading9Char">
    <w:name w:val="Heading 9 Char"/>
    <w:basedOn w:val="DefaultParagraphFont"/>
    <w:link w:val="Heading9"/>
    <w:uiPriority w:val="9"/>
    <w:semiHidden/>
    <w:rsid w:val="00D47A97"/>
    <w:rPr>
      <w:rFonts w:asciiTheme="majorHAnsi" w:eastAsiaTheme="majorEastAsia" w:hAnsiTheme="majorHAnsi" w:cstheme="majorBidi"/>
      <w:i/>
      <w:iCs/>
      <w:caps/>
      <w:spacing w:val="10"/>
      <w:szCs w:val="18"/>
    </w:rPr>
  </w:style>
  <w:style w:type="paragraph" w:styleId="Caption">
    <w:name w:val="caption"/>
    <w:basedOn w:val="Normal"/>
    <w:next w:val="Normal"/>
    <w:uiPriority w:val="35"/>
    <w:semiHidden/>
    <w:unhideWhenUsed/>
    <w:qFormat/>
    <w:rsid w:val="00D47A97"/>
    <w:rPr>
      <w:b/>
      <w:bCs/>
      <w:color w:val="0673A5" w:themeColor="text2" w:themeShade="BF"/>
      <w:szCs w:val="16"/>
    </w:rPr>
  </w:style>
  <w:style w:type="paragraph" w:styleId="TOCHeading">
    <w:name w:val="TOC Heading"/>
    <w:basedOn w:val="Heading1"/>
    <w:next w:val="Normal"/>
    <w:uiPriority w:val="39"/>
    <w:unhideWhenUsed/>
    <w:qFormat/>
    <w:pPr>
      <w:outlineLvl w:val="9"/>
    </w:pPr>
  </w:style>
  <w:style w:type="paragraph" w:styleId="BalloonText">
    <w:name w:val="Balloon Text"/>
    <w:basedOn w:val="Normal"/>
    <w:link w:val="BalloonTextChar"/>
    <w:uiPriority w:val="99"/>
    <w:semiHidden/>
    <w:unhideWhenUsed/>
    <w:rsid w:val="00D47A97"/>
    <w:pPr>
      <w:spacing w:before="0"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D47A97"/>
    <w:rPr>
      <w:rFonts w:ascii="Segoe UI" w:hAnsi="Segoe UI" w:cs="Segoe UI"/>
      <w:szCs w:val="18"/>
    </w:rPr>
  </w:style>
  <w:style w:type="paragraph" w:styleId="BodyText3">
    <w:name w:val="Body Text 3"/>
    <w:basedOn w:val="Normal"/>
    <w:link w:val="BodyText3Char"/>
    <w:uiPriority w:val="99"/>
    <w:semiHidden/>
    <w:unhideWhenUsed/>
    <w:rsid w:val="00D47A97"/>
    <w:pPr>
      <w:spacing w:after="120"/>
    </w:pPr>
    <w:rPr>
      <w:szCs w:val="16"/>
    </w:rPr>
  </w:style>
  <w:style w:type="character" w:customStyle="1" w:styleId="BodyText3Char">
    <w:name w:val="Body Text 3 Char"/>
    <w:basedOn w:val="DefaultParagraphFont"/>
    <w:link w:val="BodyText3"/>
    <w:uiPriority w:val="99"/>
    <w:semiHidden/>
    <w:rsid w:val="00D47A97"/>
    <w:rPr>
      <w:szCs w:val="16"/>
    </w:rPr>
  </w:style>
  <w:style w:type="paragraph" w:styleId="BodyTextIndent3">
    <w:name w:val="Body Text Indent 3"/>
    <w:basedOn w:val="Normal"/>
    <w:link w:val="BodyTextIndent3Char"/>
    <w:uiPriority w:val="99"/>
    <w:semiHidden/>
    <w:unhideWhenUsed/>
    <w:rsid w:val="00D47A97"/>
    <w:pPr>
      <w:spacing w:after="120"/>
      <w:ind w:left="360"/>
    </w:pPr>
    <w:rPr>
      <w:szCs w:val="16"/>
    </w:rPr>
  </w:style>
  <w:style w:type="character" w:customStyle="1" w:styleId="BodyTextIndent3Char">
    <w:name w:val="Body Text Indent 3 Char"/>
    <w:basedOn w:val="DefaultParagraphFont"/>
    <w:link w:val="BodyTextIndent3"/>
    <w:uiPriority w:val="99"/>
    <w:semiHidden/>
    <w:rsid w:val="00D47A97"/>
    <w:rPr>
      <w:szCs w:val="16"/>
    </w:rPr>
  </w:style>
  <w:style w:type="character" w:styleId="CommentReference">
    <w:name w:val="annotation reference"/>
    <w:basedOn w:val="DefaultParagraphFont"/>
    <w:uiPriority w:val="99"/>
    <w:semiHidden/>
    <w:unhideWhenUsed/>
    <w:rsid w:val="00D47A97"/>
    <w:rPr>
      <w:sz w:val="22"/>
      <w:szCs w:val="16"/>
    </w:rPr>
  </w:style>
  <w:style w:type="paragraph" w:styleId="CommentText">
    <w:name w:val="annotation text"/>
    <w:basedOn w:val="Normal"/>
    <w:link w:val="CommentTextChar"/>
    <w:uiPriority w:val="99"/>
    <w:semiHidden/>
    <w:unhideWhenUsed/>
    <w:rsid w:val="00D47A97"/>
    <w:pPr>
      <w:spacing w:line="240" w:lineRule="auto"/>
    </w:pPr>
    <w:rPr>
      <w:szCs w:val="20"/>
    </w:rPr>
  </w:style>
  <w:style w:type="character" w:customStyle="1" w:styleId="CommentTextChar">
    <w:name w:val="Comment Text Char"/>
    <w:basedOn w:val="DefaultParagraphFont"/>
    <w:link w:val="CommentText"/>
    <w:uiPriority w:val="99"/>
    <w:semiHidden/>
    <w:rsid w:val="00D47A97"/>
    <w:rPr>
      <w:szCs w:val="20"/>
    </w:rPr>
  </w:style>
  <w:style w:type="paragraph" w:styleId="CommentSubject">
    <w:name w:val="annotation subject"/>
    <w:basedOn w:val="CommentText"/>
    <w:next w:val="CommentText"/>
    <w:link w:val="CommentSubjectChar"/>
    <w:uiPriority w:val="99"/>
    <w:semiHidden/>
    <w:unhideWhenUsed/>
    <w:rsid w:val="00D47A97"/>
    <w:rPr>
      <w:b/>
      <w:bCs/>
    </w:rPr>
  </w:style>
  <w:style w:type="character" w:customStyle="1" w:styleId="CommentSubjectChar">
    <w:name w:val="Comment Subject Char"/>
    <w:basedOn w:val="CommentTextChar"/>
    <w:link w:val="CommentSubject"/>
    <w:uiPriority w:val="99"/>
    <w:semiHidden/>
    <w:rsid w:val="00D47A97"/>
    <w:rPr>
      <w:b/>
      <w:bCs/>
      <w:szCs w:val="20"/>
    </w:rPr>
  </w:style>
  <w:style w:type="paragraph" w:styleId="DocumentMap">
    <w:name w:val="Document Map"/>
    <w:basedOn w:val="Normal"/>
    <w:link w:val="DocumentMapChar"/>
    <w:uiPriority w:val="99"/>
    <w:semiHidden/>
    <w:unhideWhenUsed/>
    <w:rsid w:val="00D47A97"/>
    <w:pPr>
      <w:spacing w:before="0"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D47A97"/>
    <w:rPr>
      <w:rFonts w:ascii="Segoe UI" w:hAnsi="Segoe UI" w:cs="Segoe UI"/>
      <w:szCs w:val="16"/>
    </w:rPr>
  </w:style>
  <w:style w:type="paragraph" w:styleId="EndnoteText">
    <w:name w:val="endnote text"/>
    <w:basedOn w:val="Normal"/>
    <w:link w:val="EndnoteTextChar"/>
    <w:uiPriority w:val="99"/>
    <w:semiHidden/>
    <w:unhideWhenUsed/>
    <w:rsid w:val="00D47A97"/>
    <w:pPr>
      <w:spacing w:before="0" w:after="0" w:line="240" w:lineRule="auto"/>
    </w:pPr>
    <w:rPr>
      <w:szCs w:val="20"/>
    </w:rPr>
  </w:style>
  <w:style w:type="character" w:customStyle="1" w:styleId="EndnoteTextChar">
    <w:name w:val="Endnote Text Char"/>
    <w:basedOn w:val="DefaultParagraphFont"/>
    <w:link w:val="EndnoteText"/>
    <w:uiPriority w:val="99"/>
    <w:semiHidden/>
    <w:rsid w:val="00D47A97"/>
    <w:rPr>
      <w:szCs w:val="20"/>
    </w:rPr>
  </w:style>
  <w:style w:type="paragraph" w:styleId="EnvelopeReturn">
    <w:name w:val="envelope return"/>
    <w:basedOn w:val="Normal"/>
    <w:uiPriority w:val="99"/>
    <w:semiHidden/>
    <w:unhideWhenUsed/>
    <w:rsid w:val="00D47A97"/>
    <w:pPr>
      <w:spacing w:before="0" w:after="0" w:line="240" w:lineRule="auto"/>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D47A97"/>
    <w:pPr>
      <w:spacing w:before="0" w:after="0" w:line="240" w:lineRule="auto"/>
    </w:pPr>
    <w:rPr>
      <w:szCs w:val="20"/>
    </w:rPr>
  </w:style>
  <w:style w:type="character" w:customStyle="1" w:styleId="FootnoteTextChar">
    <w:name w:val="Footnote Text Char"/>
    <w:basedOn w:val="DefaultParagraphFont"/>
    <w:link w:val="FootnoteText"/>
    <w:uiPriority w:val="99"/>
    <w:semiHidden/>
    <w:rsid w:val="00D47A97"/>
    <w:rPr>
      <w:szCs w:val="20"/>
    </w:rPr>
  </w:style>
  <w:style w:type="character" w:styleId="HTMLCode">
    <w:name w:val="HTML Code"/>
    <w:basedOn w:val="DefaultParagraphFont"/>
    <w:uiPriority w:val="99"/>
    <w:semiHidden/>
    <w:unhideWhenUsed/>
    <w:rsid w:val="00D47A97"/>
    <w:rPr>
      <w:rFonts w:ascii="Consolas" w:hAnsi="Consolas"/>
      <w:sz w:val="22"/>
      <w:szCs w:val="20"/>
    </w:rPr>
  </w:style>
  <w:style w:type="character" w:styleId="HTMLKeyboard">
    <w:name w:val="HTML Keyboard"/>
    <w:basedOn w:val="DefaultParagraphFont"/>
    <w:uiPriority w:val="99"/>
    <w:semiHidden/>
    <w:unhideWhenUsed/>
    <w:rsid w:val="00D47A97"/>
    <w:rPr>
      <w:rFonts w:ascii="Consolas" w:hAnsi="Consolas"/>
      <w:sz w:val="22"/>
      <w:szCs w:val="20"/>
    </w:rPr>
  </w:style>
  <w:style w:type="paragraph" w:styleId="HTMLPreformatted">
    <w:name w:val="HTML Preformatted"/>
    <w:basedOn w:val="Normal"/>
    <w:link w:val="HTMLPreformattedChar"/>
    <w:uiPriority w:val="99"/>
    <w:semiHidden/>
    <w:unhideWhenUsed/>
    <w:rsid w:val="00D47A97"/>
    <w:pPr>
      <w:spacing w:before="0"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D47A97"/>
    <w:rPr>
      <w:rFonts w:ascii="Consolas" w:hAnsi="Consolas"/>
      <w:szCs w:val="20"/>
    </w:rPr>
  </w:style>
  <w:style w:type="character" w:styleId="HTMLTypewriter">
    <w:name w:val="HTML Typewriter"/>
    <w:basedOn w:val="DefaultParagraphFont"/>
    <w:uiPriority w:val="99"/>
    <w:semiHidden/>
    <w:unhideWhenUsed/>
    <w:rsid w:val="00D47A97"/>
    <w:rPr>
      <w:rFonts w:ascii="Consolas" w:hAnsi="Consolas"/>
      <w:sz w:val="22"/>
      <w:szCs w:val="20"/>
    </w:rPr>
  </w:style>
  <w:style w:type="paragraph" w:styleId="MacroText">
    <w:name w:val="macro"/>
    <w:link w:val="MacroTextChar"/>
    <w:uiPriority w:val="99"/>
    <w:semiHidden/>
    <w:unhideWhenUsed/>
    <w:rsid w:val="00D47A97"/>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D47A97"/>
    <w:rPr>
      <w:rFonts w:ascii="Consolas" w:hAnsi="Consolas"/>
      <w:szCs w:val="20"/>
    </w:rPr>
  </w:style>
  <w:style w:type="paragraph" w:styleId="PlainText">
    <w:name w:val="Plain Text"/>
    <w:basedOn w:val="Normal"/>
    <w:link w:val="PlainTextChar"/>
    <w:uiPriority w:val="99"/>
    <w:semiHidden/>
    <w:unhideWhenUsed/>
    <w:rsid w:val="00D47A97"/>
    <w:pPr>
      <w:spacing w:before="0"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D47A97"/>
    <w:rPr>
      <w:rFonts w:ascii="Consolas" w:hAnsi="Consolas"/>
      <w:szCs w:val="21"/>
    </w:rPr>
  </w:style>
  <w:style w:type="paragraph" w:styleId="BlockText">
    <w:name w:val="Block Text"/>
    <w:basedOn w:val="Normal"/>
    <w:uiPriority w:val="99"/>
    <w:semiHidden/>
    <w:unhideWhenUsed/>
    <w:rsid w:val="00A1310C"/>
    <w:pPr>
      <w:pBdr>
        <w:top w:val="single" w:sz="2" w:space="10" w:color="806000" w:themeColor="accent1" w:themeShade="80" w:shadow="1"/>
        <w:left w:val="single" w:sz="2" w:space="10" w:color="806000" w:themeColor="accent1" w:themeShade="80" w:shadow="1"/>
        <w:bottom w:val="single" w:sz="2" w:space="10" w:color="806000" w:themeColor="accent1" w:themeShade="80" w:shadow="1"/>
        <w:right w:val="single" w:sz="2" w:space="10" w:color="806000" w:themeColor="accent1" w:themeShade="80" w:shadow="1"/>
      </w:pBdr>
      <w:ind w:left="1152" w:right="1152"/>
    </w:pPr>
    <w:rPr>
      <w:i/>
      <w:iCs/>
      <w:color w:val="806000" w:themeColor="accent1" w:themeShade="80"/>
    </w:rPr>
  </w:style>
  <w:style w:type="character" w:styleId="PlaceholderText">
    <w:name w:val="Placeholder Text"/>
    <w:basedOn w:val="DefaultParagraphFont"/>
    <w:uiPriority w:val="99"/>
    <w:semiHidden/>
    <w:rsid w:val="00A1310C"/>
    <w:rPr>
      <w:color w:val="3C3C3C" w:themeColor="background2" w:themeShade="40"/>
    </w:rPr>
  </w:style>
  <w:style w:type="paragraph" w:styleId="Header">
    <w:name w:val="header"/>
    <w:basedOn w:val="Normal"/>
    <w:link w:val="HeaderChar"/>
    <w:uiPriority w:val="99"/>
    <w:unhideWhenUsed/>
    <w:rsid w:val="004E1AED"/>
    <w:pPr>
      <w:spacing w:before="0" w:after="0" w:line="240" w:lineRule="auto"/>
    </w:pPr>
  </w:style>
  <w:style w:type="character" w:customStyle="1" w:styleId="HeaderChar">
    <w:name w:val="Header Char"/>
    <w:basedOn w:val="DefaultParagraphFont"/>
    <w:link w:val="Header"/>
    <w:uiPriority w:val="99"/>
    <w:rsid w:val="004E1AED"/>
  </w:style>
  <w:style w:type="paragraph" w:styleId="Footer">
    <w:name w:val="footer"/>
    <w:basedOn w:val="Normal"/>
    <w:link w:val="FooterChar"/>
    <w:uiPriority w:val="99"/>
    <w:unhideWhenUsed/>
    <w:rsid w:val="004E1AED"/>
    <w:pPr>
      <w:spacing w:before="0" w:after="0" w:line="240" w:lineRule="auto"/>
    </w:pPr>
  </w:style>
  <w:style w:type="character" w:customStyle="1" w:styleId="FooterChar">
    <w:name w:val="Footer Char"/>
    <w:basedOn w:val="DefaultParagraphFont"/>
    <w:link w:val="Footer"/>
    <w:uiPriority w:val="99"/>
    <w:rsid w:val="004E1AED"/>
  </w:style>
  <w:style w:type="character" w:styleId="Hyperlink">
    <w:name w:val="Hyperlink"/>
    <w:basedOn w:val="DefaultParagraphFont"/>
    <w:uiPriority w:val="99"/>
    <w:unhideWhenUsed/>
    <w:rsid w:val="00EC17DA"/>
    <w:rPr>
      <w:color w:val="005DBA" w:themeColor="hyperlink"/>
      <w:u w:val="single"/>
    </w:rPr>
  </w:style>
  <w:style w:type="paragraph" w:styleId="ListParagraph">
    <w:name w:val="List Paragraph"/>
    <w:basedOn w:val="Normal"/>
    <w:uiPriority w:val="34"/>
    <w:unhideWhenUsed/>
    <w:qFormat/>
    <w:rsid w:val="00EC17DA"/>
    <w:pPr>
      <w:ind w:left="720"/>
      <w:contextualSpacing/>
    </w:pPr>
  </w:style>
  <w:style w:type="paragraph" w:styleId="TOC1">
    <w:name w:val="toc 1"/>
    <w:basedOn w:val="Normal"/>
    <w:next w:val="Normal"/>
    <w:autoRedefine/>
    <w:uiPriority w:val="39"/>
    <w:unhideWhenUsed/>
    <w:rsid w:val="002D30EA"/>
    <w:pPr>
      <w:spacing w:after="100"/>
    </w:pPr>
  </w:style>
  <w:style w:type="paragraph" w:styleId="TOC2">
    <w:name w:val="toc 2"/>
    <w:basedOn w:val="Normal"/>
    <w:next w:val="Normal"/>
    <w:autoRedefine/>
    <w:uiPriority w:val="39"/>
    <w:unhideWhenUsed/>
    <w:rsid w:val="002D30EA"/>
    <w:pPr>
      <w:spacing w:after="100"/>
      <w:ind w:left="220"/>
    </w:pPr>
  </w:style>
  <w:style w:type="paragraph" w:styleId="TOC3">
    <w:name w:val="toc 3"/>
    <w:basedOn w:val="Normal"/>
    <w:next w:val="Normal"/>
    <w:autoRedefine/>
    <w:uiPriority w:val="39"/>
    <w:unhideWhenUsed/>
    <w:rsid w:val="002D30EA"/>
    <w:pPr>
      <w:spacing w:after="100"/>
      <w:ind w:left="440"/>
    </w:pPr>
  </w:style>
  <w:style w:type="paragraph" w:styleId="Revision">
    <w:name w:val="Revision"/>
    <w:hidden/>
    <w:uiPriority w:val="99"/>
    <w:semiHidden/>
    <w:rsid w:val="00CF0ED6"/>
    <w:pPr>
      <w:spacing w:before="0"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97726">
      <w:bodyDiv w:val="1"/>
      <w:marLeft w:val="0"/>
      <w:marRight w:val="0"/>
      <w:marTop w:val="0"/>
      <w:marBottom w:val="0"/>
      <w:divBdr>
        <w:top w:val="none" w:sz="0" w:space="0" w:color="auto"/>
        <w:left w:val="none" w:sz="0" w:space="0" w:color="auto"/>
        <w:bottom w:val="none" w:sz="0" w:space="0" w:color="auto"/>
        <w:right w:val="none" w:sz="0" w:space="0" w:color="auto"/>
      </w:divBdr>
    </w:div>
    <w:div w:id="164132235">
      <w:bodyDiv w:val="1"/>
      <w:marLeft w:val="0"/>
      <w:marRight w:val="0"/>
      <w:marTop w:val="0"/>
      <w:marBottom w:val="0"/>
      <w:divBdr>
        <w:top w:val="none" w:sz="0" w:space="0" w:color="auto"/>
        <w:left w:val="none" w:sz="0" w:space="0" w:color="auto"/>
        <w:bottom w:val="none" w:sz="0" w:space="0" w:color="auto"/>
        <w:right w:val="none" w:sz="0" w:space="0" w:color="auto"/>
      </w:divBdr>
    </w:div>
    <w:div w:id="596985937">
      <w:bodyDiv w:val="1"/>
      <w:marLeft w:val="0"/>
      <w:marRight w:val="0"/>
      <w:marTop w:val="0"/>
      <w:marBottom w:val="0"/>
      <w:divBdr>
        <w:top w:val="none" w:sz="0" w:space="0" w:color="auto"/>
        <w:left w:val="none" w:sz="0" w:space="0" w:color="auto"/>
        <w:bottom w:val="none" w:sz="0" w:space="0" w:color="auto"/>
        <w:right w:val="none" w:sz="0" w:space="0" w:color="auto"/>
      </w:divBdr>
    </w:div>
    <w:div w:id="662860261">
      <w:bodyDiv w:val="1"/>
      <w:marLeft w:val="0"/>
      <w:marRight w:val="0"/>
      <w:marTop w:val="0"/>
      <w:marBottom w:val="0"/>
      <w:divBdr>
        <w:top w:val="none" w:sz="0" w:space="0" w:color="auto"/>
        <w:left w:val="none" w:sz="0" w:space="0" w:color="auto"/>
        <w:bottom w:val="none" w:sz="0" w:space="0" w:color="auto"/>
        <w:right w:val="none" w:sz="0" w:space="0" w:color="auto"/>
      </w:divBdr>
    </w:div>
    <w:div w:id="701637830">
      <w:bodyDiv w:val="1"/>
      <w:marLeft w:val="0"/>
      <w:marRight w:val="0"/>
      <w:marTop w:val="0"/>
      <w:marBottom w:val="0"/>
      <w:divBdr>
        <w:top w:val="none" w:sz="0" w:space="0" w:color="auto"/>
        <w:left w:val="none" w:sz="0" w:space="0" w:color="auto"/>
        <w:bottom w:val="none" w:sz="0" w:space="0" w:color="auto"/>
        <w:right w:val="none" w:sz="0" w:space="0" w:color="auto"/>
      </w:divBdr>
    </w:div>
    <w:div w:id="1012954454">
      <w:bodyDiv w:val="1"/>
      <w:marLeft w:val="0"/>
      <w:marRight w:val="0"/>
      <w:marTop w:val="0"/>
      <w:marBottom w:val="0"/>
      <w:divBdr>
        <w:top w:val="none" w:sz="0" w:space="0" w:color="auto"/>
        <w:left w:val="none" w:sz="0" w:space="0" w:color="auto"/>
        <w:bottom w:val="none" w:sz="0" w:space="0" w:color="auto"/>
        <w:right w:val="none" w:sz="0" w:space="0" w:color="auto"/>
      </w:divBdr>
    </w:div>
    <w:div w:id="1225875129">
      <w:bodyDiv w:val="1"/>
      <w:marLeft w:val="0"/>
      <w:marRight w:val="0"/>
      <w:marTop w:val="0"/>
      <w:marBottom w:val="0"/>
      <w:divBdr>
        <w:top w:val="none" w:sz="0" w:space="0" w:color="auto"/>
        <w:left w:val="none" w:sz="0" w:space="0" w:color="auto"/>
        <w:bottom w:val="none" w:sz="0" w:space="0" w:color="auto"/>
        <w:right w:val="none" w:sz="0" w:space="0" w:color="auto"/>
      </w:divBdr>
    </w:div>
    <w:div w:id="1269004340">
      <w:bodyDiv w:val="1"/>
      <w:marLeft w:val="0"/>
      <w:marRight w:val="0"/>
      <w:marTop w:val="0"/>
      <w:marBottom w:val="0"/>
      <w:divBdr>
        <w:top w:val="none" w:sz="0" w:space="0" w:color="auto"/>
        <w:left w:val="none" w:sz="0" w:space="0" w:color="auto"/>
        <w:bottom w:val="none" w:sz="0" w:space="0" w:color="auto"/>
        <w:right w:val="none" w:sz="0" w:space="0" w:color="auto"/>
      </w:divBdr>
    </w:div>
    <w:div w:id="1393577162">
      <w:bodyDiv w:val="1"/>
      <w:marLeft w:val="0"/>
      <w:marRight w:val="0"/>
      <w:marTop w:val="0"/>
      <w:marBottom w:val="0"/>
      <w:divBdr>
        <w:top w:val="none" w:sz="0" w:space="0" w:color="auto"/>
        <w:left w:val="none" w:sz="0" w:space="0" w:color="auto"/>
        <w:bottom w:val="none" w:sz="0" w:space="0" w:color="auto"/>
        <w:right w:val="none" w:sz="0" w:space="0" w:color="auto"/>
      </w:divBdr>
    </w:div>
    <w:div w:id="1527593420">
      <w:bodyDiv w:val="1"/>
      <w:marLeft w:val="0"/>
      <w:marRight w:val="0"/>
      <w:marTop w:val="0"/>
      <w:marBottom w:val="0"/>
      <w:divBdr>
        <w:top w:val="none" w:sz="0" w:space="0" w:color="auto"/>
        <w:left w:val="none" w:sz="0" w:space="0" w:color="auto"/>
        <w:bottom w:val="none" w:sz="0" w:space="0" w:color="auto"/>
        <w:right w:val="none" w:sz="0" w:space="0" w:color="auto"/>
      </w:divBdr>
    </w:div>
    <w:div w:id="1719553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research/participants/portal/desktop/en/opportunities/just/topics/just-2016-ag-drug.html"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EN/TXT/?qid=1418917957799&amp;uri=CELEX:52006DC0316" TargetMode="External"/><Relationship Id="rId5" Type="http://schemas.openxmlformats.org/officeDocument/2006/relationships/numbering" Target="numbering.xml"/><Relationship Id="rId15" Type="http://schemas.openxmlformats.org/officeDocument/2006/relationships/hyperlink" Target="mailto:jacqueline.kenny@aldp.i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otomeeting.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us.keane\AppData\Roaming\Microsoft\Templates\Banded%20design%20(blank).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anded">
  <a:themeElements>
    <a:clrScheme name="Banded">
      <a:dk1>
        <a:srgbClr val="2C2C2C"/>
      </a:dk1>
      <a:lt1>
        <a:srgbClr val="FFFFFF"/>
      </a:lt1>
      <a:dk2>
        <a:srgbClr val="099BDD"/>
      </a:dk2>
      <a:lt2>
        <a:srgbClr val="F2F2F2"/>
      </a:lt2>
      <a:accent1>
        <a:srgbClr val="FFC000"/>
      </a:accent1>
      <a:accent2>
        <a:srgbClr val="A5D028"/>
      </a:accent2>
      <a:accent3>
        <a:srgbClr val="08CC78"/>
      </a:accent3>
      <a:accent4>
        <a:srgbClr val="F24099"/>
      </a:accent4>
      <a:accent5>
        <a:srgbClr val="828288"/>
      </a:accent5>
      <a:accent6>
        <a:srgbClr val="F56617"/>
      </a:accent6>
      <a:hlink>
        <a:srgbClr val="005DBA"/>
      </a:hlink>
      <a:folHlink>
        <a:srgbClr val="6C606A"/>
      </a:folHlink>
    </a:clrScheme>
    <a:fontScheme name="Banded">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nded">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864570</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2012-11-01T04:53:00+00:00</AssetStart>
    <FriendlyTitle xmlns="4873beb7-5857-4685-be1f-d57550cc96cc" xsi:nil="true"/>
    <MarketSpecific xmlns="4873beb7-5857-4685-be1f-d57550cc96cc">false</MarketSpecific>
    <TPNamespace xmlns="4873beb7-5857-4685-be1f-d57550cc96cc" xsi:nil="true"/>
    <PublishStatusLookup xmlns="4873beb7-5857-4685-be1f-d57550cc96cc">
      <Value>1655138</Value>
    </PublishStatusLookup>
    <APAuthor xmlns="4873beb7-5857-4685-be1f-d57550cc96cc">
      <UserInfo>
        <DisplayName>MIDDLEEAST\v-keerth</DisplayName>
        <AccountId>2799</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LocMarketGroupTiers2 xmlns="4873beb7-5857-4685-be1f-d57550cc96cc" xsi:nil="true"/>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TP103749966</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documentManagement>
</p:propertie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b:Source>
    <b:Tag>RSt01</b:Tag>
    <b:SourceType>Book</b:SourceType>
    <b:Guid>{7AD77338-905D-470F-B1E0-188E68B0C2E5}</b:Guid>
    <b:Author>
      <b:Author>
        <b:NameList>
          <b:Person>
            <b:Last>Stair</b:Last>
            <b:First>R</b:First>
          </b:Person>
          <b:Person>
            <b:Last>Reynolds</b:Last>
            <b:First>G.</b:First>
          </b:Person>
        </b:NameList>
      </b:Author>
    </b:Author>
    <b:Title>Principles of Information Systems</b:Title>
    <b:Year>2001</b:Year>
    <b:City>Boston</b:City>
    <b:Publisher>Course Technology</b:Publisher>
    <b:RefOrder>1</b:RefOrder>
  </b:Source>
  <b:Source>
    <b:Tag>Kro09</b:Tag>
    <b:SourceType>Book</b:SourceType>
    <b:Guid>{BECAF388-DFB8-4ECD-A8A7-68C152322225}</b:Guid>
    <b:Author>
      <b:Author>
        <b:NameList>
          <b:Person>
            <b:Last>Kroenke</b:Last>
            <b:First>D.</b:First>
          </b:Person>
          <b:Person>
            <b:Last>Auer</b:Last>
            <b:First>D.</b:First>
          </b:Person>
        </b:NameList>
      </b:Author>
    </b:Author>
    <b:Year>2009</b:Year>
    <b:Title>Database Concepts</b:Title>
    <b:City>New Jersey</b:City>
    <b:Publisher>Prentice Hall</b:Publisher>
    <b:RefOrder>2</b:RefOrder>
  </b:Source>
</b:Sources>
</file>

<file path=customXml/itemProps1.xml><?xml version="1.0" encoding="utf-8"?>
<ds:datastoreItem xmlns:ds="http://schemas.openxmlformats.org/officeDocument/2006/customXml" ds:itemID="{88FF2527-3592-4DBF-9FD9-FEA06E5BF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AE4ADC-D632-40A7-A0C1-0481BB069C4F}">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FF740C13-C6A2-43D3-86C5-4CBB969C2CB1}">
  <ds:schemaRefs>
    <ds:schemaRef ds:uri="http://schemas.microsoft.com/sharepoint/v3/contenttype/forms"/>
  </ds:schemaRefs>
</ds:datastoreItem>
</file>

<file path=customXml/itemProps4.xml><?xml version="1.0" encoding="utf-8"?>
<ds:datastoreItem xmlns:ds="http://schemas.openxmlformats.org/officeDocument/2006/customXml" ds:itemID="{0996DD74-4F13-4333-8A13-36518D420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Banded design (blank)</Template>
  <TotalTime>1</TotalTime>
  <Pages>1</Pages>
  <Words>4697</Words>
  <Characters>26775</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Keane</dc:creator>
  <cp:keywords/>
  <dc:description/>
  <cp:lastModifiedBy>Megan Clark</cp:lastModifiedBy>
  <cp:revision>3</cp:revision>
  <cp:lastPrinted>2018-07-19T13:35:00Z</cp:lastPrinted>
  <dcterms:created xsi:type="dcterms:W3CDTF">2019-11-26T17:26:00Z</dcterms:created>
  <dcterms:modified xsi:type="dcterms:W3CDTF">2019-11-26T17:26:00Z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